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6CAB17" w14:textId="48B1A1BB" w:rsidR="00F61369" w:rsidRDefault="00F61369" w:rsidP="000068A0">
      <w:pPr>
        <w:spacing w:after="0"/>
        <w:rPr>
          <w:rFonts w:ascii="Arial" w:hAnsi="Arial" w:cs="Arial"/>
          <w:b/>
          <w:sz w:val="28"/>
          <w:szCs w:val="28"/>
        </w:rPr>
      </w:pPr>
      <w:r>
        <w:rPr>
          <w:rFonts w:ascii="Arial" w:hAnsi="Arial" w:cs="Arial"/>
          <w:b/>
          <w:sz w:val="28"/>
          <w:szCs w:val="28"/>
        </w:rPr>
        <w:t>Final</w:t>
      </w:r>
      <w:r w:rsidR="00161545">
        <w:rPr>
          <w:rFonts w:ascii="Arial" w:hAnsi="Arial" w:cs="Arial"/>
          <w:b/>
          <w:sz w:val="28"/>
          <w:szCs w:val="28"/>
        </w:rPr>
        <w:t xml:space="preserve"> TA</w:t>
      </w:r>
      <w:r>
        <w:rPr>
          <w:rFonts w:ascii="Arial" w:hAnsi="Arial" w:cs="Arial"/>
          <w:b/>
          <w:sz w:val="28"/>
          <w:szCs w:val="28"/>
        </w:rPr>
        <w:t xml:space="preserve"> AFT/SCD, June 2, 2017</w:t>
      </w:r>
    </w:p>
    <w:p w14:paraId="2B5D2788" w14:textId="684E59E3" w:rsidR="009109C2" w:rsidRPr="004F6032" w:rsidRDefault="009109C2" w:rsidP="000068A0">
      <w:pPr>
        <w:spacing w:after="0"/>
        <w:rPr>
          <w:rFonts w:ascii="Arial" w:hAnsi="Arial" w:cs="Arial"/>
          <w:b/>
          <w:sz w:val="28"/>
          <w:szCs w:val="28"/>
        </w:rPr>
      </w:pPr>
      <w:r w:rsidRPr="004F6032">
        <w:rPr>
          <w:rFonts w:ascii="Arial" w:hAnsi="Arial" w:cs="Arial"/>
          <w:b/>
          <w:sz w:val="28"/>
          <w:szCs w:val="28"/>
        </w:rPr>
        <w:t xml:space="preserve">PILLAR 3 – Improved </w:t>
      </w:r>
      <w:r w:rsidR="000068A0" w:rsidRPr="004F6032">
        <w:rPr>
          <w:rFonts w:ascii="Arial" w:hAnsi="Arial" w:cs="Arial"/>
          <w:b/>
          <w:sz w:val="28"/>
          <w:szCs w:val="28"/>
        </w:rPr>
        <w:t>Part-Time Faculty Working Conditions</w:t>
      </w:r>
    </w:p>
    <w:p w14:paraId="4DDC8773" w14:textId="77777777" w:rsidR="000068A0" w:rsidRPr="004F6032" w:rsidRDefault="000068A0" w:rsidP="000068A0">
      <w:pPr>
        <w:spacing w:after="0"/>
        <w:rPr>
          <w:rFonts w:ascii="Arial" w:hAnsi="Arial" w:cs="Arial"/>
          <w:b/>
          <w:sz w:val="28"/>
          <w:szCs w:val="28"/>
        </w:rPr>
      </w:pPr>
    </w:p>
    <w:p w14:paraId="204520B2" w14:textId="77777777" w:rsidR="000068A0" w:rsidRPr="004F6032" w:rsidRDefault="000577FE" w:rsidP="000068A0">
      <w:pPr>
        <w:spacing w:after="0"/>
        <w:rPr>
          <w:rFonts w:ascii="Arial" w:hAnsi="Arial" w:cs="Arial"/>
          <w:sz w:val="28"/>
          <w:szCs w:val="28"/>
        </w:rPr>
      </w:pPr>
      <w:r w:rsidRPr="004F6032">
        <w:rPr>
          <w:rFonts w:ascii="Arial" w:hAnsi="Arial" w:cs="Arial"/>
          <w:sz w:val="28"/>
          <w:szCs w:val="28"/>
        </w:rPr>
        <w:t>Article 4—Salary and Rates of Pay</w:t>
      </w:r>
    </w:p>
    <w:p w14:paraId="1703FEF2" w14:textId="77777777" w:rsidR="009109C2" w:rsidRPr="004F6032" w:rsidRDefault="000577FE" w:rsidP="009109C2">
      <w:pPr>
        <w:spacing w:after="0"/>
        <w:rPr>
          <w:rFonts w:ascii="Arial" w:hAnsi="Arial" w:cs="Arial"/>
          <w:sz w:val="28"/>
          <w:szCs w:val="28"/>
        </w:rPr>
      </w:pPr>
      <w:proofErr w:type="gramStart"/>
      <w:r w:rsidRPr="004F6032">
        <w:rPr>
          <w:rFonts w:ascii="Arial" w:hAnsi="Arial" w:cs="Arial"/>
          <w:sz w:val="28"/>
          <w:szCs w:val="28"/>
        </w:rPr>
        <w:t>4.1  Definitions</w:t>
      </w:r>
      <w:proofErr w:type="gramEnd"/>
      <w:r w:rsidR="009109C2" w:rsidRPr="004F6032">
        <w:rPr>
          <w:rFonts w:ascii="Arial" w:hAnsi="Arial" w:cs="Arial"/>
          <w:sz w:val="28"/>
          <w:szCs w:val="28"/>
        </w:rPr>
        <w:t xml:space="preserve"> – Except as provided in Section 4.8 below, the following definitions shall apply for payment purposes:</w:t>
      </w:r>
    </w:p>
    <w:p w14:paraId="0F5838D3" w14:textId="77777777" w:rsidR="009109C2" w:rsidRPr="004F6032" w:rsidRDefault="009109C2" w:rsidP="009109C2">
      <w:pPr>
        <w:rPr>
          <w:rFonts w:ascii="Arial" w:hAnsi="Arial" w:cs="Arial"/>
          <w:sz w:val="28"/>
          <w:szCs w:val="28"/>
        </w:rPr>
      </w:pPr>
    </w:p>
    <w:p w14:paraId="46889EE4" w14:textId="77777777" w:rsidR="009109C2" w:rsidRPr="004F6032" w:rsidRDefault="009109C2" w:rsidP="009109C2">
      <w:pPr>
        <w:pStyle w:val="Heading3"/>
        <w:rPr>
          <w:rFonts w:cs="Arial"/>
          <w:sz w:val="28"/>
          <w:szCs w:val="28"/>
        </w:rPr>
      </w:pPr>
      <w:bookmarkStart w:id="0" w:name="_Toc361815303"/>
      <w:r w:rsidRPr="004F6032">
        <w:rPr>
          <w:rFonts w:cs="Arial"/>
          <w:sz w:val="28"/>
          <w:szCs w:val="28"/>
        </w:rPr>
        <w:t>"Regular college year</w:t>
      </w:r>
      <w:r w:rsidRPr="004F6032">
        <w:rPr>
          <w:rFonts w:cs="Arial"/>
          <w:sz w:val="28"/>
          <w:szCs w:val="28"/>
        </w:rPr>
        <w:fldChar w:fldCharType="begin"/>
      </w:r>
      <w:r w:rsidRPr="004F6032">
        <w:rPr>
          <w:rFonts w:cs="Arial"/>
          <w:sz w:val="28"/>
          <w:szCs w:val="28"/>
        </w:rPr>
        <w:instrText xml:space="preserve"> XE "Definitions: Regular College Year"\h </w:instrText>
      </w:r>
      <w:r w:rsidRPr="004F6032">
        <w:rPr>
          <w:rFonts w:cs="Arial"/>
          <w:sz w:val="28"/>
          <w:szCs w:val="28"/>
        </w:rPr>
        <w:fldChar w:fldCharType="end"/>
      </w:r>
      <w:r w:rsidRPr="004F6032">
        <w:rPr>
          <w:rFonts w:cs="Arial"/>
          <w:sz w:val="28"/>
          <w:szCs w:val="28"/>
        </w:rPr>
        <w:t xml:space="preserve">" shall mean </w:t>
      </w:r>
      <w:proofErr w:type="gramStart"/>
      <w:r w:rsidRPr="004F6032">
        <w:rPr>
          <w:rFonts w:cs="Arial"/>
          <w:sz w:val="28"/>
          <w:szCs w:val="28"/>
        </w:rPr>
        <w:t>Fall</w:t>
      </w:r>
      <w:proofErr w:type="gramEnd"/>
      <w:r w:rsidRPr="004F6032">
        <w:rPr>
          <w:rFonts w:cs="Arial"/>
          <w:sz w:val="28"/>
          <w:szCs w:val="28"/>
        </w:rPr>
        <w:t>, Winter and Spring Quarters as defined in the District instructional calendar and shall exclude Summer Quarter.</w:t>
      </w:r>
      <w:bookmarkEnd w:id="0"/>
      <w:r w:rsidRPr="004F6032">
        <w:rPr>
          <w:rFonts w:cs="Arial"/>
          <w:sz w:val="28"/>
          <w:szCs w:val="28"/>
        </w:rPr>
        <w:t xml:space="preserve"> </w:t>
      </w:r>
    </w:p>
    <w:p w14:paraId="02445910" w14:textId="77777777" w:rsidR="009109C2" w:rsidRPr="004F6032" w:rsidRDefault="009109C2" w:rsidP="000068A0">
      <w:pPr>
        <w:spacing w:after="0"/>
        <w:rPr>
          <w:rFonts w:ascii="Arial" w:hAnsi="Arial" w:cs="Arial"/>
          <w:sz w:val="28"/>
          <w:szCs w:val="28"/>
        </w:rPr>
      </w:pPr>
    </w:p>
    <w:p w14:paraId="13197230" w14:textId="77777777" w:rsidR="009109C2" w:rsidRPr="004F6032" w:rsidRDefault="009109C2" w:rsidP="009109C2">
      <w:pPr>
        <w:pStyle w:val="ListParagraph"/>
        <w:widowControl w:val="0"/>
        <w:numPr>
          <w:ilvl w:val="0"/>
          <w:numId w:val="2"/>
        </w:numPr>
        <w:spacing w:after="0" w:line="240" w:lineRule="auto"/>
        <w:rPr>
          <w:rFonts w:ascii="Arial" w:hAnsi="Arial" w:cs="Arial"/>
          <w:sz w:val="28"/>
          <w:szCs w:val="28"/>
        </w:rPr>
      </w:pPr>
      <w:bookmarkStart w:id="1" w:name="_Toc361815304"/>
      <w:r w:rsidRPr="004F6032">
        <w:rPr>
          <w:rStyle w:val="Heading3Char"/>
          <w:rFonts w:eastAsiaTheme="minorHAnsi" w:cs="Arial"/>
          <w:sz w:val="28"/>
          <w:szCs w:val="28"/>
        </w:rPr>
        <w:t>"Full-time faculty</w:t>
      </w:r>
      <w:r w:rsidRPr="004F6032">
        <w:rPr>
          <w:rStyle w:val="Heading3Char"/>
          <w:rFonts w:eastAsiaTheme="minorHAnsi" w:cs="Arial"/>
          <w:sz w:val="28"/>
          <w:szCs w:val="28"/>
        </w:rPr>
        <w:fldChar w:fldCharType="begin"/>
      </w:r>
      <w:r w:rsidRPr="004F6032">
        <w:rPr>
          <w:rStyle w:val="Heading3Char"/>
          <w:rFonts w:eastAsiaTheme="minorHAnsi" w:cs="Arial"/>
          <w:sz w:val="28"/>
          <w:szCs w:val="28"/>
        </w:rPr>
        <w:instrText xml:space="preserve"> XE "Definitions: Full-time Faculty"\h </w:instrText>
      </w:r>
      <w:r w:rsidRPr="004F6032">
        <w:rPr>
          <w:rStyle w:val="Heading3Char"/>
          <w:rFonts w:eastAsiaTheme="minorHAnsi" w:cs="Arial"/>
          <w:sz w:val="28"/>
          <w:szCs w:val="28"/>
        </w:rPr>
        <w:fldChar w:fldCharType="end"/>
      </w:r>
      <w:r w:rsidRPr="004F6032">
        <w:rPr>
          <w:rStyle w:val="Heading3Char"/>
          <w:rFonts w:eastAsiaTheme="minorHAnsi" w:cs="Arial"/>
          <w:sz w:val="28"/>
          <w:szCs w:val="28"/>
        </w:rPr>
        <w:t>"</w:t>
      </w:r>
      <w:bookmarkEnd w:id="1"/>
      <w:r w:rsidRPr="004F6032">
        <w:rPr>
          <w:rFonts w:ascii="Arial" w:hAnsi="Arial" w:cs="Arial"/>
          <w:spacing w:val="-3"/>
          <w:sz w:val="28"/>
          <w:szCs w:val="28"/>
        </w:rPr>
        <w:t xml:space="preserve"> are those who are assigned 100% of a full normal weekly workload </w:t>
      </w:r>
      <w:r w:rsidRPr="004F6032">
        <w:rPr>
          <w:rFonts w:ascii="Arial" w:hAnsi="Arial" w:cs="Arial"/>
          <w:bCs/>
          <w:spacing w:val="-3"/>
          <w:sz w:val="28"/>
          <w:szCs w:val="28"/>
        </w:rPr>
        <w:t xml:space="preserve">in </w:t>
      </w:r>
      <w:r w:rsidRPr="004F6032">
        <w:rPr>
          <w:rFonts w:ascii="Arial" w:hAnsi="Arial" w:cs="Arial"/>
          <w:spacing w:val="-3"/>
          <w:sz w:val="28"/>
          <w:szCs w:val="28"/>
        </w:rPr>
        <w:t>their discipline, division, or department for a minimum of eight (8) weeks, or for a shorter period when the assignment equals that of a full quarterly load,</w:t>
      </w:r>
      <w:r w:rsidRPr="004F6032">
        <w:rPr>
          <w:rFonts w:ascii="Arial" w:hAnsi="Arial" w:cs="Arial"/>
          <w:sz w:val="28"/>
          <w:szCs w:val="28"/>
        </w:rPr>
        <w:t xml:space="preserve"> </w:t>
      </w:r>
      <w:r w:rsidRPr="004F6032">
        <w:rPr>
          <w:rFonts w:ascii="Arial" w:hAnsi="Arial" w:cs="Arial"/>
          <w:spacing w:val="-3"/>
          <w:sz w:val="28"/>
          <w:szCs w:val="28"/>
        </w:rPr>
        <w:t xml:space="preserve">in a quarter during the regular college year. Faculty in this category are paid according to the full-time salary schedule, as set forth in Appendix A of this Agreement, except during Summer Quarter or for part-time assignments in excess of a full load (moonlighting). Payment for Summer Quarter where such assignments are supplemental for full-time faculty shall be governed by Section 4.8 below. </w:t>
      </w:r>
    </w:p>
    <w:p w14:paraId="523E57D5" w14:textId="77777777" w:rsidR="009109C2" w:rsidRPr="004F6032" w:rsidRDefault="009109C2" w:rsidP="009109C2">
      <w:pPr>
        <w:rPr>
          <w:rFonts w:ascii="Arial" w:hAnsi="Arial" w:cs="Arial"/>
          <w:sz w:val="28"/>
          <w:szCs w:val="28"/>
        </w:rPr>
      </w:pPr>
    </w:p>
    <w:p w14:paraId="3CBC604B" w14:textId="77777777" w:rsidR="009109C2" w:rsidRPr="004F6032" w:rsidRDefault="009109C2" w:rsidP="000068A0">
      <w:pPr>
        <w:pStyle w:val="Heading3"/>
        <w:numPr>
          <w:ilvl w:val="0"/>
          <w:numId w:val="3"/>
        </w:numPr>
        <w:rPr>
          <w:rFonts w:cs="Arial"/>
          <w:sz w:val="28"/>
          <w:szCs w:val="28"/>
        </w:rPr>
      </w:pPr>
      <w:bookmarkStart w:id="2" w:name="_Toc361323791"/>
      <w:bookmarkStart w:id="3" w:name="_Toc361815305"/>
      <w:r w:rsidRPr="004F6032">
        <w:rPr>
          <w:rFonts w:cs="Arial"/>
          <w:sz w:val="28"/>
          <w:szCs w:val="28"/>
        </w:rPr>
        <w:t>For the regular college year after full-time faculty and priority-hire faculty have their course loads assigned, the remaining classes will be assigned by the Unit Administrator as part-time assignments based upon program needs, and the ability to achieve the goals, objectives, and mission of the college.</w:t>
      </w:r>
      <w:bookmarkEnd w:id="2"/>
      <w:bookmarkEnd w:id="3"/>
    </w:p>
    <w:p w14:paraId="21C6F5E3" w14:textId="77777777" w:rsidR="009109C2" w:rsidRPr="004F6032" w:rsidRDefault="009109C2" w:rsidP="009109C2"/>
    <w:p w14:paraId="68D3DABB" w14:textId="5095BC20" w:rsidR="009109C2" w:rsidRPr="004F6032" w:rsidRDefault="000577FE" w:rsidP="009109C2">
      <w:pPr>
        <w:pStyle w:val="Heading3"/>
        <w:numPr>
          <w:ilvl w:val="0"/>
          <w:numId w:val="3"/>
        </w:numPr>
        <w:rPr>
          <w:rFonts w:cs="Arial"/>
          <w:sz w:val="28"/>
          <w:szCs w:val="28"/>
        </w:rPr>
      </w:pPr>
      <w:r w:rsidRPr="004F6032">
        <w:rPr>
          <w:rFonts w:cs="Arial"/>
          <w:sz w:val="28"/>
          <w:szCs w:val="28"/>
        </w:rPr>
        <w:t>After full-time faculty</w:t>
      </w:r>
      <w:r w:rsidR="00143B44">
        <w:rPr>
          <w:rFonts w:cs="Arial"/>
          <w:sz w:val="28"/>
          <w:szCs w:val="28"/>
        </w:rPr>
        <w:t xml:space="preserve"> </w:t>
      </w:r>
      <w:r w:rsidR="00CF40AB" w:rsidRPr="004F6032">
        <w:rPr>
          <w:rFonts w:cs="Arial"/>
          <w:sz w:val="28"/>
          <w:szCs w:val="28"/>
        </w:rPr>
        <w:t>and</w:t>
      </w:r>
      <w:r w:rsidRPr="004F6032">
        <w:rPr>
          <w:rFonts w:cs="Arial"/>
          <w:sz w:val="28"/>
          <w:szCs w:val="28"/>
        </w:rPr>
        <w:t xml:space="preserve"> PHL faculty are assigned their loads, full-time faculty members</w:t>
      </w:r>
      <w:del w:id="4" w:author="Stofer, Annette" w:date="2017-04-11T14:28:00Z">
        <w:r w:rsidRPr="004F6032" w:rsidDel="004E3710">
          <w:rPr>
            <w:rFonts w:cs="Arial"/>
            <w:sz w:val="28"/>
            <w:szCs w:val="28"/>
          </w:rPr>
          <w:delText>,</w:delText>
        </w:r>
      </w:del>
      <w:r w:rsidRPr="004F6032">
        <w:rPr>
          <w:rFonts w:cs="Arial"/>
          <w:sz w:val="28"/>
          <w:szCs w:val="28"/>
        </w:rPr>
        <w:t xml:space="preserve"> </w:t>
      </w:r>
      <w:ins w:id="5" w:author="Stofer, Annette" w:date="2017-01-19T17:25:00Z">
        <w:r w:rsidR="008336E8" w:rsidRPr="004879B2">
          <w:rPr>
            <w:rFonts w:cs="Arial"/>
            <w:sz w:val="28"/>
            <w:szCs w:val="28"/>
          </w:rPr>
          <w:t>who are meeting their professional responsibilities per Article 6.8</w:t>
        </w:r>
        <w:proofErr w:type="gramStart"/>
        <w:r w:rsidR="008336E8" w:rsidRPr="004879B2">
          <w:rPr>
            <w:rFonts w:cs="Arial"/>
            <w:sz w:val="28"/>
            <w:szCs w:val="28"/>
          </w:rPr>
          <w:t xml:space="preserve">, </w:t>
        </w:r>
        <w:r w:rsidR="008336E8" w:rsidRPr="004F6032">
          <w:rPr>
            <w:rFonts w:cs="Arial"/>
            <w:sz w:val="28"/>
            <w:szCs w:val="28"/>
          </w:rPr>
          <w:t xml:space="preserve"> </w:t>
        </w:r>
      </w:ins>
      <w:r w:rsidRPr="004F6032">
        <w:rPr>
          <w:rFonts w:cs="Arial"/>
          <w:sz w:val="28"/>
          <w:szCs w:val="28"/>
        </w:rPr>
        <w:t>at</w:t>
      </w:r>
      <w:proofErr w:type="gramEnd"/>
      <w:r w:rsidRPr="004F6032">
        <w:rPr>
          <w:rFonts w:cs="Arial"/>
          <w:sz w:val="28"/>
          <w:szCs w:val="28"/>
        </w:rPr>
        <w:t xml:space="preserve"> the discretion of the Unit Administrator, may be given the opportunity for moonlight assignments in their division based on program needs, instructional effectiveness, the ability of faculty members to perform their</w:t>
      </w:r>
      <w:r w:rsidR="009109C2" w:rsidRPr="004F6032">
        <w:rPr>
          <w:rFonts w:cs="Arial"/>
          <w:sz w:val="28"/>
          <w:szCs w:val="28"/>
        </w:rPr>
        <w:t xml:space="preserve"> professional obligations, etc.</w:t>
      </w:r>
      <w:r w:rsidRPr="004F6032">
        <w:rPr>
          <w:rFonts w:cs="Arial"/>
          <w:sz w:val="28"/>
          <w:szCs w:val="28"/>
        </w:rPr>
        <w:t xml:space="preserve"> </w:t>
      </w:r>
    </w:p>
    <w:p w14:paraId="6A763BC9" w14:textId="77777777" w:rsidR="009109C2" w:rsidRPr="004F6032" w:rsidRDefault="009109C2" w:rsidP="000068A0">
      <w:pPr>
        <w:pStyle w:val="Heading3"/>
        <w:numPr>
          <w:ilvl w:val="0"/>
          <w:numId w:val="3"/>
        </w:numPr>
        <w:rPr>
          <w:rFonts w:cs="Arial"/>
          <w:sz w:val="28"/>
          <w:szCs w:val="28"/>
        </w:rPr>
      </w:pPr>
      <w:bookmarkStart w:id="6" w:name="_Toc361323793"/>
      <w:bookmarkStart w:id="7" w:name="_Toc361815307"/>
      <w:r w:rsidRPr="004F6032">
        <w:rPr>
          <w:rFonts w:cs="Arial"/>
          <w:sz w:val="28"/>
          <w:szCs w:val="28"/>
        </w:rPr>
        <w:t xml:space="preserve">Moonlight instructors shall be expected to be available for student consultation (on an appointment basis) for the moonlight class in </w:t>
      </w:r>
      <w:r w:rsidRPr="004F6032">
        <w:rPr>
          <w:rFonts w:cs="Arial"/>
          <w:sz w:val="28"/>
          <w:szCs w:val="28"/>
        </w:rPr>
        <w:lastRenderedPageBreak/>
        <w:t>addition to regularly scheduled office hours.</w:t>
      </w:r>
      <w:bookmarkEnd w:id="6"/>
      <w:bookmarkEnd w:id="7"/>
    </w:p>
    <w:p w14:paraId="54E06BC1" w14:textId="77777777" w:rsidR="009109C2" w:rsidRPr="004F6032" w:rsidRDefault="009109C2" w:rsidP="009109C2">
      <w:pPr>
        <w:rPr>
          <w:rFonts w:ascii="Arial" w:hAnsi="Arial" w:cs="Arial"/>
          <w:sz w:val="28"/>
          <w:szCs w:val="28"/>
        </w:rPr>
      </w:pPr>
    </w:p>
    <w:p w14:paraId="4092ADDE" w14:textId="77777777" w:rsidR="009109C2" w:rsidRPr="004F6032" w:rsidRDefault="00EF1660" w:rsidP="000068A0">
      <w:pPr>
        <w:pStyle w:val="Heading3"/>
        <w:numPr>
          <w:ilvl w:val="0"/>
          <w:numId w:val="3"/>
        </w:numPr>
        <w:rPr>
          <w:rFonts w:cs="Arial"/>
          <w:sz w:val="28"/>
          <w:szCs w:val="28"/>
        </w:rPr>
      </w:pPr>
      <w:r w:rsidRPr="004F6032">
        <w:rPr>
          <w:rFonts w:cs="Arial"/>
          <w:sz w:val="28"/>
          <w:szCs w:val="28"/>
        </w:rPr>
        <w:t xml:space="preserve">The Unit Administrator, with the approval of the Vice-President for Instruction, may permit full-time faculty to teach moonlight assignments in excess of </w:t>
      </w:r>
      <w:del w:id="8" w:author="Stofer, Annette" w:date="2016-11-29T13:37:00Z">
        <w:r w:rsidRPr="004879B2" w:rsidDel="00EF1660">
          <w:rPr>
            <w:rFonts w:cs="Arial"/>
            <w:sz w:val="28"/>
            <w:szCs w:val="28"/>
          </w:rPr>
          <w:delText>167%</w:delText>
        </w:r>
      </w:del>
      <w:ins w:id="9" w:author="Stofer, Annette" w:date="2016-11-29T13:37:00Z">
        <w:r w:rsidRPr="004879B2">
          <w:rPr>
            <w:rFonts w:cs="Arial"/>
            <w:sz w:val="28"/>
            <w:szCs w:val="28"/>
          </w:rPr>
          <w:t>150%</w:t>
        </w:r>
      </w:ins>
      <w:r w:rsidRPr="004F6032">
        <w:rPr>
          <w:rFonts w:cs="Arial"/>
          <w:sz w:val="28"/>
          <w:szCs w:val="28"/>
        </w:rPr>
        <w:t xml:space="preserve"> of workload per quarter, if there are no part-time faculty who have taught during the previous three quarters, and are available, and are qualified to teach the class as determined by the Unit Administrator.</w:t>
      </w:r>
    </w:p>
    <w:p w14:paraId="562506EC" w14:textId="77777777" w:rsidR="009109C2" w:rsidRPr="004F6032" w:rsidRDefault="009109C2" w:rsidP="009109C2"/>
    <w:p w14:paraId="65876D70" w14:textId="77777777" w:rsidR="00CA449E" w:rsidRPr="004879B2" w:rsidRDefault="00EF1660" w:rsidP="00CA449E">
      <w:pPr>
        <w:pStyle w:val="Heading3"/>
        <w:numPr>
          <w:ilvl w:val="0"/>
          <w:numId w:val="3"/>
        </w:numPr>
        <w:rPr>
          <w:rFonts w:cs="Arial"/>
          <w:sz w:val="28"/>
          <w:szCs w:val="28"/>
        </w:rPr>
      </w:pPr>
      <w:del w:id="10" w:author="Stofer, Annette" w:date="2017-01-19T17:39:00Z">
        <w:r w:rsidRPr="004879B2" w:rsidDel="008336E8">
          <w:rPr>
            <w:rFonts w:cs="Arial"/>
            <w:sz w:val="28"/>
            <w:szCs w:val="28"/>
          </w:rPr>
          <w:delText>Total moonlight assignments for any individual faculty during the regular college year will not exceed an average of 150% for the three quarters of the regular college year, unless approved by the Vice-President for Instruction.</w:delText>
        </w:r>
      </w:del>
      <w:ins w:id="11" w:author="Stofer, Annette" w:date="2016-11-29T13:38:00Z">
        <w:r w:rsidRPr="004879B2">
          <w:rPr>
            <w:rFonts w:cs="Arial"/>
            <w:sz w:val="28"/>
            <w:szCs w:val="28"/>
          </w:rPr>
          <w:t>AFT Seattle will receive a quarterly report listing moonlight assignments by the 15</w:t>
        </w:r>
        <w:r w:rsidRPr="004879B2">
          <w:rPr>
            <w:rFonts w:cs="Arial"/>
            <w:sz w:val="28"/>
            <w:szCs w:val="28"/>
            <w:vertAlign w:val="superscript"/>
          </w:rPr>
          <w:t>th</w:t>
        </w:r>
        <w:r w:rsidRPr="004879B2">
          <w:rPr>
            <w:rFonts w:cs="Arial"/>
            <w:sz w:val="28"/>
            <w:szCs w:val="28"/>
          </w:rPr>
          <w:t xml:space="preserve"> </w:t>
        </w:r>
      </w:ins>
      <w:ins w:id="12" w:author="Stofer, Annette" w:date="2016-11-29T13:39:00Z">
        <w:r w:rsidRPr="004879B2">
          <w:rPr>
            <w:rFonts w:cs="Arial"/>
            <w:sz w:val="28"/>
            <w:szCs w:val="28"/>
          </w:rPr>
          <w:t>day of each regular college quarter.</w:t>
        </w:r>
      </w:ins>
      <w:bookmarkStart w:id="13" w:name="_Toc361323795"/>
      <w:bookmarkStart w:id="14" w:name="_Toc361815309"/>
    </w:p>
    <w:bookmarkEnd w:id="13"/>
    <w:bookmarkEnd w:id="14"/>
    <w:p w14:paraId="177E5C7F" w14:textId="77777777" w:rsidR="004A50D5" w:rsidRPr="004879B2" w:rsidRDefault="004A50D5" w:rsidP="004A50D5">
      <w:pPr>
        <w:rPr>
          <w:u w:val="single"/>
        </w:rPr>
      </w:pPr>
    </w:p>
    <w:p w14:paraId="7994B673" w14:textId="77777777" w:rsidR="00CA449E" w:rsidRPr="004F6032" w:rsidRDefault="00CA449E" w:rsidP="000068A0">
      <w:pPr>
        <w:pStyle w:val="ListParagraph"/>
        <w:widowControl w:val="0"/>
        <w:numPr>
          <w:ilvl w:val="0"/>
          <w:numId w:val="2"/>
        </w:numPr>
        <w:spacing w:after="0" w:line="240" w:lineRule="auto"/>
        <w:rPr>
          <w:rFonts w:ascii="Arial" w:hAnsi="Arial" w:cs="Arial"/>
          <w:sz w:val="28"/>
          <w:szCs w:val="28"/>
        </w:rPr>
      </w:pPr>
      <w:bookmarkStart w:id="15" w:name="_Toc361815310"/>
      <w:r w:rsidRPr="004F6032">
        <w:rPr>
          <w:rStyle w:val="Heading3Char"/>
          <w:rFonts w:eastAsiaTheme="minorHAnsi" w:cs="Arial"/>
          <w:sz w:val="28"/>
          <w:szCs w:val="28"/>
        </w:rPr>
        <w:t>"Part-time faculty</w:t>
      </w:r>
      <w:r w:rsidRPr="004F6032">
        <w:rPr>
          <w:rStyle w:val="Heading3Char"/>
          <w:rFonts w:eastAsiaTheme="minorHAnsi" w:cs="Arial"/>
          <w:sz w:val="28"/>
          <w:szCs w:val="28"/>
        </w:rPr>
        <w:fldChar w:fldCharType="begin"/>
      </w:r>
      <w:r w:rsidRPr="004F6032">
        <w:rPr>
          <w:rStyle w:val="Heading3Char"/>
          <w:rFonts w:eastAsiaTheme="minorHAnsi" w:cs="Arial"/>
          <w:sz w:val="28"/>
          <w:szCs w:val="28"/>
        </w:rPr>
        <w:instrText xml:space="preserve"> XE "Definitions: Part-time Faculty"\h </w:instrText>
      </w:r>
      <w:r w:rsidRPr="004F6032">
        <w:rPr>
          <w:rStyle w:val="Heading3Char"/>
          <w:rFonts w:eastAsiaTheme="minorHAnsi" w:cs="Arial"/>
          <w:sz w:val="28"/>
          <w:szCs w:val="28"/>
        </w:rPr>
        <w:fldChar w:fldCharType="end"/>
      </w:r>
      <w:r w:rsidRPr="004F6032">
        <w:rPr>
          <w:rStyle w:val="Heading3Char"/>
          <w:rFonts w:eastAsiaTheme="minorHAnsi" w:cs="Arial"/>
          <w:sz w:val="28"/>
          <w:szCs w:val="28"/>
        </w:rPr>
        <w:t>"</w:t>
      </w:r>
      <w:bookmarkEnd w:id="15"/>
      <w:r w:rsidRPr="004F6032">
        <w:rPr>
          <w:rFonts w:ascii="Arial" w:hAnsi="Arial" w:cs="Arial"/>
          <w:sz w:val="28"/>
          <w:szCs w:val="28"/>
        </w:rPr>
        <w:t xml:space="preserve"> are those who do not meet the criteria for full-time faculty. Faculty in this category are paid in accordance with Appendix B or pro-rata part-time.</w:t>
      </w:r>
    </w:p>
    <w:p w14:paraId="7D7533E4" w14:textId="77777777" w:rsidR="00336C28" w:rsidRPr="004F6032" w:rsidRDefault="00336C28" w:rsidP="00336C28">
      <w:pPr>
        <w:widowControl w:val="0"/>
        <w:spacing w:after="0" w:line="240" w:lineRule="auto"/>
        <w:rPr>
          <w:rFonts w:ascii="Arial" w:hAnsi="Arial" w:cs="Arial"/>
          <w:sz w:val="28"/>
          <w:szCs w:val="28"/>
        </w:rPr>
      </w:pPr>
    </w:p>
    <w:p w14:paraId="24942351" w14:textId="67EDAEE7" w:rsidR="00CA449E" w:rsidRPr="004F6032" w:rsidRDefault="00631456" w:rsidP="000068A0">
      <w:pPr>
        <w:pStyle w:val="ListParagraph"/>
        <w:widowControl w:val="0"/>
        <w:numPr>
          <w:ilvl w:val="0"/>
          <w:numId w:val="2"/>
        </w:numPr>
        <w:spacing w:after="0" w:line="240" w:lineRule="auto"/>
        <w:rPr>
          <w:rFonts w:ascii="Arial" w:hAnsi="Arial" w:cs="Arial"/>
          <w:sz w:val="28"/>
          <w:szCs w:val="28"/>
        </w:rPr>
      </w:pPr>
      <w:r w:rsidRPr="004F6032">
        <w:rPr>
          <w:rFonts w:ascii="Tahoma" w:hAnsi="Tahoma" w:cs="Tahoma"/>
          <w:sz w:val="28"/>
          <w:szCs w:val="28"/>
        </w:rPr>
        <w:t>“Pro-rata part-time faculty” are those who are assigned more than two-thirds (2/3) but less than 100% of the normal weekly workload of the discipline, division, or department for a minimum of eight (8) weeks in a quarter du</w:t>
      </w:r>
      <w:r w:rsidR="00CA449E" w:rsidRPr="004F6032">
        <w:rPr>
          <w:rFonts w:ascii="Tahoma" w:hAnsi="Tahoma" w:cs="Tahoma"/>
          <w:sz w:val="28"/>
          <w:szCs w:val="28"/>
        </w:rPr>
        <w:t xml:space="preserve">ring the regular college year. </w:t>
      </w:r>
      <w:ins w:id="16" w:author="Stofer, Annette" w:date="2016-11-29T13:46:00Z">
        <w:r w:rsidR="006B1187" w:rsidRPr="004879B2">
          <w:rPr>
            <w:rFonts w:ascii="Tahoma" w:hAnsi="Tahoma" w:cs="Tahoma"/>
            <w:sz w:val="28"/>
            <w:szCs w:val="28"/>
          </w:rPr>
          <w:t xml:space="preserve">The assignment may include non-instructional duties.  </w:t>
        </w:r>
      </w:ins>
      <w:r w:rsidRPr="004F6032">
        <w:rPr>
          <w:rFonts w:ascii="Tahoma" w:hAnsi="Tahoma" w:cs="Tahoma"/>
          <w:sz w:val="28"/>
          <w:szCs w:val="28"/>
        </w:rPr>
        <w:t>Faculty in this category are paid according to the full-time salary schedule pro-rated at the percentage of a full-time load they are assigned, except during Summer Quarter.  (For Summer Quarter, see Article 4.8.e.)</w:t>
      </w:r>
    </w:p>
    <w:p w14:paraId="621BA9EC" w14:textId="77777777" w:rsidR="00CA449E" w:rsidRPr="004F6032" w:rsidRDefault="00CA449E" w:rsidP="00CA449E">
      <w:pPr>
        <w:widowControl w:val="0"/>
        <w:spacing w:after="0" w:line="240" w:lineRule="auto"/>
        <w:rPr>
          <w:rFonts w:ascii="Arial" w:hAnsi="Arial" w:cs="Arial"/>
          <w:sz w:val="28"/>
          <w:szCs w:val="28"/>
        </w:rPr>
      </w:pPr>
    </w:p>
    <w:p w14:paraId="5645BD4A" w14:textId="77777777" w:rsidR="00A54C93" w:rsidRPr="004F6032" w:rsidRDefault="00A54C93" w:rsidP="00A54C93">
      <w:pPr>
        <w:pStyle w:val="Heading1"/>
        <w:rPr>
          <w:rFonts w:ascii="Arial" w:hAnsi="Arial" w:cs="Arial"/>
          <w:b w:val="0"/>
          <w:sz w:val="28"/>
          <w:szCs w:val="28"/>
        </w:rPr>
      </w:pPr>
      <w:bookmarkStart w:id="17" w:name="_Toc361815323"/>
      <w:bookmarkStart w:id="18" w:name="_GoBack"/>
      <w:bookmarkEnd w:id="18"/>
      <w:r w:rsidRPr="004F6032">
        <w:rPr>
          <w:rFonts w:ascii="Arial" w:hAnsi="Arial" w:cs="Arial"/>
          <w:sz w:val="28"/>
          <w:szCs w:val="28"/>
        </w:rPr>
        <w:t>ARTICLE 5 -- FRINGE BENEFITS</w:t>
      </w:r>
      <w:bookmarkEnd w:id="17"/>
      <w:r w:rsidRPr="004B12E4">
        <w:rPr>
          <w:rFonts w:ascii="Arial" w:hAnsi="Arial" w:cs="Arial"/>
          <w:b w:val="0"/>
          <w:sz w:val="28"/>
          <w:szCs w:val="28"/>
        </w:rPr>
        <w:fldChar w:fldCharType="begin"/>
      </w:r>
      <w:r w:rsidRPr="004F6032">
        <w:rPr>
          <w:rFonts w:ascii="Arial" w:hAnsi="Arial" w:cs="Arial"/>
          <w:sz w:val="28"/>
          <w:szCs w:val="28"/>
        </w:rPr>
        <w:instrText>tc "</w:instrText>
      </w:r>
      <w:bookmarkStart w:id="19" w:name="_Toc361320604"/>
      <w:r w:rsidRPr="004F6032">
        <w:rPr>
          <w:rFonts w:ascii="Arial" w:hAnsi="Arial" w:cs="Arial"/>
          <w:sz w:val="28"/>
          <w:szCs w:val="28"/>
        </w:rPr>
        <w:instrText>ARTICLE 5 -- FRINGE BENEFITS</w:instrText>
      </w:r>
      <w:bookmarkEnd w:id="19"/>
      <w:r w:rsidRPr="004F6032">
        <w:rPr>
          <w:rFonts w:ascii="Arial" w:hAnsi="Arial" w:cs="Arial"/>
          <w:sz w:val="28"/>
          <w:szCs w:val="28"/>
        </w:rPr>
        <w:instrText xml:space="preserve">"\f c \l 1\h </w:instrText>
      </w:r>
      <w:r w:rsidRPr="004B12E4">
        <w:rPr>
          <w:rFonts w:ascii="Arial" w:hAnsi="Arial" w:cs="Arial"/>
          <w:b w:val="0"/>
          <w:sz w:val="28"/>
          <w:szCs w:val="28"/>
        </w:rPr>
        <w:fldChar w:fldCharType="end"/>
      </w:r>
      <w:r w:rsidRPr="004B12E4">
        <w:rPr>
          <w:rFonts w:ascii="Arial" w:hAnsi="Arial" w:cs="Arial"/>
          <w:b w:val="0"/>
          <w:sz w:val="28"/>
          <w:szCs w:val="28"/>
        </w:rPr>
        <w:fldChar w:fldCharType="begin"/>
      </w:r>
      <w:r w:rsidRPr="004F6032">
        <w:rPr>
          <w:rFonts w:ascii="Arial" w:hAnsi="Arial" w:cs="Arial"/>
          <w:sz w:val="28"/>
          <w:szCs w:val="28"/>
        </w:rPr>
        <w:instrText xml:space="preserve"> XE "Fringe Benefits"\h </w:instrText>
      </w:r>
      <w:r w:rsidRPr="004B12E4">
        <w:rPr>
          <w:rFonts w:ascii="Arial" w:hAnsi="Arial" w:cs="Arial"/>
          <w:b w:val="0"/>
          <w:sz w:val="28"/>
          <w:szCs w:val="28"/>
        </w:rPr>
        <w:fldChar w:fldCharType="end"/>
      </w:r>
    </w:p>
    <w:p w14:paraId="4C7BB6DE" w14:textId="77777777" w:rsidR="00A54C93" w:rsidRPr="004F6032" w:rsidRDefault="00A54C93" w:rsidP="00A54C93">
      <w:pPr>
        <w:spacing w:after="0"/>
        <w:rPr>
          <w:rFonts w:ascii="Arial" w:hAnsi="Arial" w:cs="Arial"/>
          <w:sz w:val="28"/>
          <w:szCs w:val="28"/>
        </w:rPr>
      </w:pPr>
    </w:p>
    <w:p w14:paraId="41234D92" w14:textId="77777777" w:rsidR="00A54C93" w:rsidRPr="004F6032" w:rsidRDefault="00A54C93" w:rsidP="00A54C93">
      <w:pPr>
        <w:spacing w:after="0"/>
        <w:rPr>
          <w:rFonts w:ascii="Arial" w:hAnsi="Arial" w:cs="Arial"/>
          <w:sz w:val="28"/>
          <w:szCs w:val="28"/>
          <w:u w:val="single"/>
        </w:rPr>
      </w:pPr>
      <w:r w:rsidRPr="004F6032">
        <w:rPr>
          <w:rFonts w:ascii="Arial" w:hAnsi="Arial" w:cs="Arial"/>
          <w:sz w:val="28"/>
          <w:szCs w:val="28"/>
          <w:u w:val="single"/>
        </w:rPr>
        <w:t xml:space="preserve">5.4 Personal Leave. </w:t>
      </w:r>
    </w:p>
    <w:p w14:paraId="4720A317" w14:textId="77777777" w:rsidR="00A54C93" w:rsidRPr="004F6032" w:rsidRDefault="00A54C93" w:rsidP="00A54C93">
      <w:pPr>
        <w:rPr>
          <w:rFonts w:ascii="Arial" w:hAnsi="Arial" w:cs="Arial"/>
          <w:spacing w:val="-3"/>
          <w:sz w:val="28"/>
          <w:szCs w:val="28"/>
        </w:rPr>
      </w:pPr>
      <w:r w:rsidRPr="004F6032">
        <w:rPr>
          <w:rFonts w:ascii="Arial" w:hAnsi="Arial" w:cs="Arial"/>
          <w:spacing w:val="-3"/>
          <w:sz w:val="28"/>
          <w:szCs w:val="28"/>
        </w:rPr>
        <w:t xml:space="preserve">This leave is intended to be used for reasons of a personal nature; however, such leave shall not be used for gainful employment or self-employment. A </w:t>
      </w:r>
      <w:r w:rsidRPr="004F6032">
        <w:rPr>
          <w:rFonts w:ascii="Arial" w:hAnsi="Arial" w:cs="Arial"/>
          <w:spacing w:val="-3"/>
          <w:sz w:val="28"/>
          <w:szCs w:val="28"/>
        </w:rPr>
        <w:lastRenderedPageBreak/>
        <w:t>faculty member should notify the Unit Administrator at the earliest possible time of intent to take personal leave (consistent with Article 6.8).</w:t>
      </w:r>
    </w:p>
    <w:p w14:paraId="68CEE2E1" w14:textId="77777777" w:rsidR="00A54C93" w:rsidRPr="004F6032" w:rsidRDefault="00A54C93" w:rsidP="00A54C93">
      <w:pPr>
        <w:pStyle w:val="ListParagraph"/>
        <w:widowControl w:val="0"/>
        <w:numPr>
          <w:ilvl w:val="1"/>
          <w:numId w:val="6"/>
        </w:numPr>
        <w:spacing w:after="0" w:line="240" w:lineRule="auto"/>
        <w:ind w:left="360"/>
        <w:rPr>
          <w:rFonts w:ascii="Arial" w:hAnsi="Arial" w:cs="Arial"/>
          <w:spacing w:val="-3"/>
          <w:sz w:val="28"/>
          <w:szCs w:val="28"/>
        </w:rPr>
      </w:pPr>
      <w:r w:rsidRPr="004F6032">
        <w:rPr>
          <w:rFonts w:ascii="Arial" w:hAnsi="Arial" w:cs="Arial"/>
          <w:spacing w:val="-3"/>
          <w:sz w:val="28"/>
          <w:szCs w:val="28"/>
        </w:rPr>
        <w:t xml:space="preserve">Full-time faculty under contract for at least three (3) quarters will receive three (3) non-accumulative days per instructional year commencing the first day upon which work is performed. </w:t>
      </w:r>
    </w:p>
    <w:p w14:paraId="63E2CFB1" w14:textId="77777777" w:rsidR="00A54C93" w:rsidRPr="004F6032" w:rsidRDefault="00A54C93" w:rsidP="00A54C93">
      <w:pPr>
        <w:rPr>
          <w:rFonts w:ascii="Arial" w:hAnsi="Arial" w:cs="Arial"/>
          <w:spacing w:val="-3"/>
          <w:sz w:val="28"/>
          <w:szCs w:val="28"/>
        </w:rPr>
      </w:pPr>
    </w:p>
    <w:p w14:paraId="0F46A01B" w14:textId="77777777" w:rsidR="00A54C93" w:rsidRPr="004F6032" w:rsidRDefault="00A54C93" w:rsidP="00A54C93">
      <w:pPr>
        <w:pStyle w:val="ListParagraph"/>
        <w:widowControl w:val="0"/>
        <w:numPr>
          <w:ilvl w:val="1"/>
          <w:numId w:val="6"/>
        </w:numPr>
        <w:spacing w:after="0" w:line="240" w:lineRule="auto"/>
        <w:ind w:left="360"/>
        <w:rPr>
          <w:rFonts w:ascii="Arial" w:hAnsi="Arial" w:cs="Arial"/>
          <w:sz w:val="28"/>
          <w:szCs w:val="28"/>
        </w:rPr>
      </w:pPr>
      <w:r w:rsidRPr="004F6032">
        <w:rPr>
          <w:rFonts w:ascii="Arial" w:hAnsi="Arial" w:cs="Arial"/>
          <w:sz w:val="28"/>
          <w:szCs w:val="28"/>
        </w:rPr>
        <w:t>Part-time faculty receive up to a maximum of one day pro-rated per academic quarter as their personal leave day. Such leave will accumulate during the current academic year. However, not more than two pro-rated personal leave days shall be taken in any one quarter provided that at least two such days have accumulated. Unused accumulated leave shall not be carried forward beyond the end of spring quarter. The percentage of assigned workload will be used to calculate pro-rated benefits for part-time faculty as defined in Article 5.2 above.</w:t>
      </w:r>
    </w:p>
    <w:p w14:paraId="2378E761" w14:textId="77777777" w:rsidR="00A54C93" w:rsidRPr="004F6032" w:rsidRDefault="00A54C93" w:rsidP="00A54C93">
      <w:pPr>
        <w:spacing w:after="0"/>
        <w:rPr>
          <w:rFonts w:ascii="Arial" w:hAnsi="Arial" w:cs="Arial"/>
          <w:sz w:val="28"/>
          <w:szCs w:val="28"/>
          <w:u w:val="single"/>
        </w:rPr>
      </w:pPr>
    </w:p>
    <w:p w14:paraId="70513739" w14:textId="245BC2BD" w:rsidR="00A54C93" w:rsidRPr="004F6032" w:rsidDel="003B37B7" w:rsidRDefault="00A54C93" w:rsidP="00A54C93">
      <w:pPr>
        <w:spacing w:after="0"/>
        <w:rPr>
          <w:del w:id="20" w:author="Stofer, Annette" w:date="2017-03-02T13:55:00Z"/>
          <w:rFonts w:ascii="Arial" w:hAnsi="Arial" w:cs="Arial"/>
          <w:sz w:val="28"/>
          <w:szCs w:val="28"/>
          <w:u w:val="single"/>
        </w:rPr>
      </w:pPr>
      <w:ins w:id="21" w:author="Stofer, Annette" w:date="2017-01-19T17:46:00Z">
        <w:r w:rsidRPr="004879B2">
          <w:rPr>
            <w:rFonts w:ascii="Arial" w:hAnsi="Arial" w:cs="Arial"/>
            <w:sz w:val="28"/>
            <w:szCs w:val="28"/>
            <w:u w:val="single"/>
          </w:rPr>
          <w:t xml:space="preserve">C.  </w:t>
        </w:r>
      </w:ins>
      <w:ins w:id="22" w:author="Siegal" w:date="2017-05-25T14:31:00Z">
        <w:r w:rsidR="00CA3BB4" w:rsidRPr="00DA3B78">
          <w:rPr>
            <w:color w:val="7030A0"/>
            <w:sz w:val="28"/>
          </w:rPr>
          <w:t>Faculty who teach during the summer quarter will receive one pro-rated day as a personal day.  That day will not carry forward.</w:t>
        </w:r>
      </w:ins>
      <w:ins w:id="23" w:author="Stofer, Annette" w:date="2017-01-19T17:48:00Z">
        <w:del w:id="24" w:author="Buttleman, Kurt" w:date="2017-04-25T14:25:00Z">
          <w:r w:rsidRPr="004879B2" w:rsidDel="00211886">
            <w:rPr>
              <w:rFonts w:ascii="Arial" w:hAnsi="Arial" w:cs="Arial"/>
              <w:sz w:val="28"/>
              <w:szCs w:val="28"/>
              <w:u w:val="single"/>
            </w:rPr>
            <w:delText xml:space="preserve"> </w:delText>
          </w:r>
        </w:del>
      </w:ins>
    </w:p>
    <w:p w14:paraId="76C06E61" w14:textId="77777777" w:rsidR="00A54C93" w:rsidRPr="004F6032" w:rsidRDefault="00A54C93" w:rsidP="00A54C93">
      <w:pPr>
        <w:spacing w:after="0"/>
        <w:rPr>
          <w:rFonts w:ascii="Arial" w:hAnsi="Arial" w:cs="Arial"/>
          <w:sz w:val="28"/>
          <w:szCs w:val="28"/>
        </w:rPr>
      </w:pPr>
    </w:p>
    <w:p w14:paraId="4F577600" w14:textId="77777777" w:rsidR="00A54C93" w:rsidRPr="004F6032" w:rsidRDefault="00A54C93" w:rsidP="00A54C93">
      <w:pPr>
        <w:pStyle w:val="Heading1"/>
        <w:rPr>
          <w:rFonts w:ascii="Arial" w:hAnsi="Arial" w:cs="Arial"/>
          <w:b w:val="0"/>
          <w:sz w:val="28"/>
          <w:szCs w:val="28"/>
        </w:rPr>
      </w:pPr>
      <w:bookmarkStart w:id="25" w:name="_Toc361815379"/>
      <w:r w:rsidRPr="004F6032">
        <w:rPr>
          <w:rFonts w:ascii="Arial" w:hAnsi="Arial" w:cs="Arial"/>
          <w:sz w:val="28"/>
          <w:szCs w:val="28"/>
        </w:rPr>
        <w:t>ARTICLE 10 -- PROVISIONS REGARDING PART-TIME FACULTY</w:t>
      </w:r>
      <w:r w:rsidRPr="004B12E4">
        <w:rPr>
          <w:rFonts w:ascii="Arial" w:hAnsi="Arial" w:cs="Arial"/>
          <w:b w:val="0"/>
          <w:sz w:val="28"/>
          <w:szCs w:val="28"/>
        </w:rPr>
        <w:fldChar w:fldCharType="begin"/>
      </w:r>
      <w:r w:rsidRPr="004F6032">
        <w:rPr>
          <w:rFonts w:ascii="Arial" w:hAnsi="Arial" w:cs="Arial"/>
          <w:sz w:val="28"/>
          <w:szCs w:val="28"/>
        </w:rPr>
        <w:instrText xml:space="preserve"> XE “Part-Time Faculty Provisions”\h </w:instrText>
      </w:r>
      <w:r w:rsidRPr="004B12E4">
        <w:rPr>
          <w:rFonts w:ascii="Arial" w:hAnsi="Arial" w:cs="Arial"/>
          <w:b w:val="0"/>
          <w:sz w:val="28"/>
          <w:szCs w:val="28"/>
        </w:rPr>
        <w:fldChar w:fldCharType="end"/>
      </w:r>
      <w:r w:rsidRPr="004F6032">
        <w:rPr>
          <w:rFonts w:ascii="Arial" w:hAnsi="Arial" w:cs="Arial"/>
          <w:sz w:val="28"/>
          <w:szCs w:val="28"/>
        </w:rPr>
        <w:t xml:space="preserve"> (EXCLUDING COMMUNITY SERVICE AND NON-CREDIT CONTRACT COURSES AS DEFINED IN APPENDIX F)</w:t>
      </w:r>
      <w:bookmarkEnd w:id="25"/>
      <w:r w:rsidRPr="004B12E4">
        <w:rPr>
          <w:rFonts w:ascii="Arial" w:hAnsi="Arial" w:cs="Arial"/>
          <w:b w:val="0"/>
          <w:sz w:val="28"/>
          <w:szCs w:val="28"/>
        </w:rPr>
        <w:fldChar w:fldCharType="begin"/>
      </w:r>
      <w:r w:rsidRPr="004F6032">
        <w:rPr>
          <w:rFonts w:ascii="Arial" w:hAnsi="Arial" w:cs="Arial"/>
          <w:sz w:val="28"/>
          <w:szCs w:val="28"/>
        </w:rPr>
        <w:instrText>tc "</w:instrText>
      </w:r>
      <w:bookmarkStart w:id="26" w:name="_Toc361320654"/>
      <w:r w:rsidRPr="004F6032">
        <w:rPr>
          <w:rFonts w:ascii="Arial" w:hAnsi="Arial" w:cs="Arial"/>
          <w:sz w:val="28"/>
          <w:szCs w:val="28"/>
        </w:rPr>
        <w:instrText>ARTICLE 10 - PROVISIONS - PART-TIME FACULTY</w:instrText>
      </w:r>
      <w:bookmarkEnd w:id="26"/>
      <w:r w:rsidRPr="004F6032">
        <w:rPr>
          <w:rFonts w:ascii="Arial" w:hAnsi="Arial" w:cs="Arial"/>
          <w:sz w:val="28"/>
          <w:szCs w:val="28"/>
        </w:rPr>
        <w:instrText>” \f c\l 1\h</w:instrText>
      </w:r>
      <w:r w:rsidRPr="004B12E4">
        <w:rPr>
          <w:rFonts w:ascii="Arial" w:hAnsi="Arial" w:cs="Arial"/>
          <w:b w:val="0"/>
          <w:sz w:val="28"/>
          <w:szCs w:val="28"/>
        </w:rPr>
        <w:fldChar w:fldCharType="end"/>
      </w:r>
    </w:p>
    <w:p w14:paraId="6956B417" w14:textId="77777777" w:rsidR="00A54C93" w:rsidRPr="004F6032" w:rsidRDefault="00A54C93" w:rsidP="00A54C93">
      <w:pPr>
        <w:spacing w:after="0"/>
        <w:rPr>
          <w:rFonts w:ascii="Arial" w:hAnsi="Arial" w:cs="Arial"/>
          <w:sz w:val="28"/>
          <w:szCs w:val="28"/>
        </w:rPr>
      </w:pPr>
    </w:p>
    <w:p w14:paraId="3E47CB3E" w14:textId="77777777" w:rsidR="00A54C93" w:rsidRPr="004F6032" w:rsidRDefault="00A54C93" w:rsidP="00A54C93">
      <w:pPr>
        <w:spacing w:after="0"/>
        <w:rPr>
          <w:rFonts w:ascii="Arial" w:hAnsi="Arial" w:cs="Arial"/>
          <w:sz w:val="28"/>
          <w:szCs w:val="28"/>
        </w:rPr>
      </w:pPr>
    </w:p>
    <w:p w14:paraId="634CF126" w14:textId="3336451A" w:rsidR="00A54C93" w:rsidRPr="004F6032" w:rsidDel="000E3C9B" w:rsidRDefault="00A54C93" w:rsidP="00A54C93">
      <w:pPr>
        <w:rPr>
          <w:del w:id="27" w:author="Stofer, Annette" w:date="2017-04-11T14:18:00Z"/>
          <w:rFonts w:ascii="Arial" w:hAnsi="Arial" w:cs="Arial"/>
          <w:sz w:val="28"/>
          <w:szCs w:val="28"/>
        </w:rPr>
      </w:pPr>
      <w:bookmarkStart w:id="28" w:name="_Toc361815385"/>
      <w:r w:rsidRPr="004879B2">
        <w:rPr>
          <w:rStyle w:val="Heading1Char"/>
          <w:rFonts w:ascii="Arial" w:hAnsi="Arial" w:cs="Arial"/>
          <w:sz w:val="28"/>
          <w:szCs w:val="28"/>
        </w:rPr>
        <w:t xml:space="preserve">10.6  </w:t>
      </w:r>
      <w:del w:id="29" w:author="Stofer, Annette" w:date="2017-04-11T14:18:00Z">
        <w:r w:rsidRPr="004879B2" w:rsidDel="000E3C9B">
          <w:rPr>
            <w:rStyle w:val="Heading1Char"/>
            <w:rFonts w:ascii="Arial" w:hAnsi="Arial" w:cs="Arial"/>
            <w:sz w:val="28"/>
            <w:szCs w:val="28"/>
          </w:rPr>
          <w:delText>Special-Case, Two-Quarter Contracts</w:delText>
        </w:r>
      </w:del>
      <w:bookmarkEnd w:id="28"/>
      <w:ins w:id="30" w:author="Stofer, Annette" w:date="2017-04-11T14:18:00Z">
        <w:r w:rsidR="000E3C9B" w:rsidRPr="004879B2">
          <w:rPr>
            <w:rStyle w:val="Heading1Char"/>
            <w:rFonts w:ascii="Arial" w:hAnsi="Arial" w:cs="Arial"/>
            <w:sz w:val="28"/>
            <w:szCs w:val="28"/>
          </w:rPr>
          <w:t>Multi-quarter and Annual Contracts</w:t>
        </w:r>
      </w:ins>
      <w:del w:id="31" w:author="Stofer, Annette" w:date="2017-04-11T14:18:00Z">
        <w:r w:rsidRPr="004879B2" w:rsidDel="000E3C9B">
          <w:rPr>
            <w:rFonts w:ascii="Arial" w:hAnsi="Arial" w:cs="Arial"/>
            <w:sz w:val="28"/>
            <w:szCs w:val="28"/>
            <w:u w:val="single"/>
          </w:rPr>
          <w:fldChar w:fldCharType="begin"/>
        </w:r>
        <w:r w:rsidRPr="004879B2" w:rsidDel="000E3C9B">
          <w:rPr>
            <w:rFonts w:ascii="Arial" w:hAnsi="Arial" w:cs="Arial"/>
            <w:sz w:val="28"/>
            <w:szCs w:val="28"/>
          </w:rPr>
          <w:delInstrText xml:space="preserve"> XE “Part-Time Faculty Provisions: Two-Quarter Contracts”\h </w:delInstrText>
        </w:r>
        <w:r w:rsidRPr="004879B2" w:rsidDel="000E3C9B">
          <w:rPr>
            <w:rFonts w:ascii="Arial" w:hAnsi="Arial" w:cs="Arial"/>
            <w:sz w:val="28"/>
            <w:szCs w:val="28"/>
            <w:u w:val="single"/>
          </w:rPr>
          <w:fldChar w:fldCharType="end"/>
        </w:r>
        <w:r w:rsidRPr="004879B2" w:rsidDel="000E3C9B">
          <w:rPr>
            <w:rFonts w:ascii="Arial" w:hAnsi="Arial" w:cs="Arial"/>
            <w:sz w:val="28"/>
            <w:szCs w:val="28"/>
          </w:rPr>
          <w:fldChar w:fldCharType="begin"/>
        </w:r>
        <w:r w:rsidRPr="004879B2" w:rsidDel="000E3C9B">
          <w:rPr>
            <w:rFonts w:ascii="Arial" w:hAnsi="Arial" w:cs="Arial"/>
            <w:sz w:val="28"/>
            <w:szCs w:val="28"/>
          </w:rPr>
          <w:delInstrText>tc "</w:delInstrText>
        </w:r>
        <w:bookmarkStart w:id="32" w:name="_Toc361320660"/>
        <w:r w:rsidRPr="004879B2" w:rsidDel="000E3C9B">
          <w:rPr>
            <w:rFonts w:ascii="Arial" w:hAnsi="Arial" w:cs="Arial"/>
            <w:sz w:val="28"/>
            <w:szCs w:val="28"/>
          </w:rPr>
          <w:delInstrText>10.6  Special-Case, Two-Quarter Contracts</w:delInstrText>
        </w:r>
        <w:bookmarkEnd w:id="32"/>
        <w:r w:rsidRPr="004879B2" w:rsidDel="000E3C9B">
          <w:rPr>
            <w:rFonts w:ascii="Arial" w:hAnsi="Arial" w:cs="Arial"/>
            <w:sz w:val="28"/>
            <w:szCs w:val="28"/>
          </w:rPr>
          <w:delInstrText>” \f c\l 2\h</w:delInstrText>
        </w:r>
        <w:r w:rsidRPr="004879B2" w:rsidDel="000E3C9B">
          <w:rPr>
            <w:rFonts w:ascii="Arial" w:hAnsi="Arial" w:cs="Arial"/>
            <w:sz w:val="28"/>
            <w:szCs w:val="28"/>
          </w:rPr>
          <w:fldChar w:fldCharType="end"/>
        </w:r>
        <w:r w:rsidRPr="004879B2" w:rsidDel="000E3C9B">
          <w:rPr>
            <w:rFonts w:ascii="Arial" w:hAnsi="Arial" w:cs="Arial"/>
            <w:sz w:val="28"/>
            <w:szCs w:val="28"/>
          </w:rPr>
          <w:delText>.  Part-time faculty will be eligible for a special-case, two-quarter contract in which the two-thirds (2/3) requirement may be averaged between the quarters to allow for division schedule flexibility. In no case will the load exceed eighty percent (80%) of a full-time load in one quarter and will not exceed an average of two-thirds (2/3) of a full-time load for both quarters.</w:delText>
        </w:r>
      </w:del>
      <w:ins w:id="33" w:author="Stofer, Annette" w:date="2017-04-11T14:19:00Z">
        <w:r w:rsidR="000E3C9B" w:rsidRPr="004F6032">
          <w:rPr>
            <w:rFonts w:ascii="Arial" w:hAnsi="Arial" w:cs="Arial"/>
            <w:sz w:val="28"/>
            <w:szCs w:val="28"/>
          </w:rPr>
          <w:t xml:space="preserve">  Part-time faculty may receive</w:t>
        </w:r>
      </w:ins>
      <w:ins w:id="34" w:author="Stofer, Annette" w:date="2017-04-12T14:51:00Z">
        <w:r w:rsidR="00497EA9" w:rsidRPr="004F6032">
          <w:rPr>
            <w:rFonts w:ascii="Arial" w:hAnsi="Arial" w:cs="Arial"/>
            <w:sz w:val="28"/>
            <w:szCs w:val="28"/>
          </w:rPr>
          <w:t xml:space="preserve"> a multi-quarter contract for </w:t>
        </w:r>
      </w:ins>
      <w:ins w:id="35" w:author="Stofer, Annette" w:date="2017-04-11T14:19:00Z">
        <w:r w:rsidR="000E3C9B" w:rsidRPr="004F6032">
          <w:rPr>
            <w:rFonts w:ascii="Arial" w:hAnsi="Arial" w:cs="Arial"/>
            <w:sz w:val="28"/>
            <w:szCs w:val="28"/>
          </w:rPr>
          <w:t xml:space="preserve"> two or three</w:t>
        </w:r>
      </w:ins>
      <w:ins w:id="36" w:author="Stofer, Annette" w:date="2017-04-12T14:52:00Z">
        <w:r w:rsidR="00497EA9" w:rsidRPr="004F6032">
          <w:rPr>
            <w:rFonts w:ascii="Arial" w:hAnsi="Arial" w:cs="Arial"/>
            <w:sz w:val="28"/>
            <w:szCs w:val="28"/>
          </w:rPr>
          <w:t xml:space="preserve"> </w:t>
        </w:r>
      </w:ins>
      <w:ins w:id="37" w:author="Stofer, Annette" w:date="2017-04-11T14:19:00Z">
        <w:r w:rsidR="000E3C9B" w:rsidRPr="004F6032">
          <w:rPr>
            <w:rFonts w:ascii="Arial" w:hAnsi="Arial" w:cs="Arial"/>
            <w:sz w:val="28"/>
            <w:szCs w:val="28"/>
          </w:rPr>
          <w:t>quarter</w:t>
        </w:r>
      </w:ins>
      <w:ins w:id="38" w:author="Stofer, Annette" w:date="2017-04-12T14:52:00Z">
        <w:r w:rsidR="00497EA9" w:rsidRPr="004F6032">
          <w:rPr>
            <w:rFonts w:ascii="Arial" w:hAnsi="Arial" w:cs="Arial"/>
            <w:sz w:val="28"/>
            <w:szCs w:val="28"/>
          </w:rPr>
          <w:t>s</w:t>
        </w:r>
      </w:ins>
      <w:ins w:id="39" w:author="Stofer, Annette" w:date="2017-04-11T14:19:00Z">
        <w:r w:rsidR="000E3C9B" w:rsidRPr="004F6032">
          <w:rPr>
            <w:rFonts w:ascii="Arial" w:hAnsi="Arial" w:cs="Arial"/>
            <w:sz w:val="28"/>
            <w:szCs w:val="28"/>
          </w:rPr>
          <w:t xml:space="preserve"> </w:t>
        </w:r>
        <w:del w:id="40" w:author="Buttleman, Kurt" w:date="2017-04-28T10:04:00Z">
          <w:r w:rsidR="000E3C9B" w:rsidRPr="004F6032" w:rsidDel="000615F4">
            <w:rPr>
              <w:rFonts w:ascii="Arial" w:hAnsi="Arial" w:cs="Arial"/>
              <w:sz w:val="28"/>
              <w:szCs w:val="28"/>
            </w:rPr>
            <w:delText xml:space="preserve"> </w:delText>
          </w:r>
        </w:del>
        <w:r w:rsidR="000E3C9B" w:rsidRPr="004F6032">
          <w:rPr>
            <w:rFonts w:ascii="Arial" w:hAnsi="Arial" w:cs="Arial"/>
            <w:sz w:val="28"/>
            <w:szCs w:val="28"/>
          </w:rPr>
          <w:t xml:space="preserve">during the regular college year. </w:t>
        </w:r>
        <w:del w:id="41" w:author="Buttleman, Kurt" w:date="2017-04-28T10:04:00Z">
          <w:r w:rsidR="000E3C9B" w:rsidRPr="004F6032" w:rsidDel="000615F4">
            <w:rPr>
              <w:rFonts w:ascii="Arial" w:hAnsi="Arial" w:cs="Arial"/>
              <w:sz w:val="28"/>
              <w:szCs w:val="28"/>
            </w:rPr>
            <w:delText xml:space="preserve"> </w:delText>
          </w:r>
        </w:del>
        <w:r w:rsidR="000E3C9B" w:rsidRPr="004F6032">
          <w:rPr>
            <w:rFonts w:ascii="Arial" w:hAnsi="Arial" w:cs="Arial"/>
            <w:sz w:val="28"/>
            <w:szCs w:val="28"/>
          </w:rPr>
          <w:t>These contracts guarantee a workload and salary for the duration of the contract</w:t>
        </w:r>
      </w:ins>
      <w:ins w:id="42" w:author="Stofer, Annette" w:date="2017-04-11T14:34:00Z">
        <w:r w:rsidR="00D1437B" w:rsidRPr="004F6032">
          <w:rPr>
            <w:rFonts w:ascii="Arial" w:hAnsi="Arial" w:cs="Arial"/>
            <w:sz w:val="28"/>
            <w:szCs w:val="28"/>
          </w:rPr>
          <w:t xml:space="preserve"> unless the faculty member is notified in writing no later than 30 days </w:t>
        </w:r>
      </w:ins>
      <w:ins w:id="43" w:author="Stofer, Annette" w:date="2017-04-11T14:35:00Z">
        <w:r w:rsidR="00D1437B" w:rsidRPr="004F6032">
          <w:rPr>
            <w:rFonts w:ascii="Arial" w:hAnsi="Arial" w:cs="Arial"/>
            <w:sz w:val="28"/>
            <w:szCs w:val="28"/>
          </w:rPr>
          <w:t>prior to the end of the current quarter</w:t>
        </w:r>
      </w:ins>
      <w:ins w:id="44" w:author="Stofer, Annette" w:date="2017-04-11T14:19:00Z">
        <w:r w:rsidR="000E3C9B" w:rsidRPr="004F6032">
          <w:rPr>
            <w:rFonts w:ascii="Arial" w:hAnsi="Arial" w:cs="Arial"/>
            <w:sz w:val="28"/>
            <w:szCs w:val="28"/>
          </w:rPr>
          <w:t xml:space="preserve">. </w:t>
        </w:r>
        <w:del w:id="45" w:author="Buttleman, Kurt" w:date="2017-04-25T14:26:00Z">
          <w:r w:rsidR="000E3C9B" w:rsidRPr="004F6032" w:rsidDel="00211886">
            <w:rPr>
              <w:rFonts w:ascii="Arial" w:hAnsi="Arial" w:cs="Arial"/>
              <w:sz w:val="28"/>
              <w:szCs w:val="28"/>
            </w:rPr>
            <w:delText xml:space="preserve"> </w:delText>
          </w:r>
        </w:del>
      </w:ins>
      <w:ins w:id="46" w:author="Stofer, Annette" w:date="2017-04-11T14:23:00Z">
        <w:r w:rsidR="000E3C9B" w:rsidRPr="004F6032">
          <w:rPr>
            <w:rFonts w:ascii="Arial" w:hAnsi="Arial" w:cs="Arial"/>
            <w:sz w:val="28"/>
            <w:szCs w:val="28"/>
          </w:rPr>
          <w:t xml:space="preserve">These contracts may be offered to any part-time faculty </w:t>
        </w:r>
        <w:r w:rsidR="000E3C9B" w:rsidRPr="004F6032">
          <w:rPr>
            <w:rFonts w:ascii="Arial" w:hAnsi="Arial" w:cs="Arial"/>
            <w:sz w:val="28"/>
            <w:szCs w:val="28"/>
          </w:rPr>
          <w:lastRenderedPageBreak/>
          <w:t xml:space="preserve">member. </w:t>
        </w:r>
        <w:del w:id="47" w:author="Buttleman, Kurt" w:date="2017-04-25T14:26:00Z">
          <w:r w:rsidR="000E3C9B" w:rsidRPr="004F6032" w:rsidDel="00211886">
            <w:rPr>
              <w:rFonts w:ascii="Arial" w:hAnsi="Arial" w:cs="Arial"/>
              <w:sz w:val="28"/>
              <w:szCs w:val="28"/>
            </w:rPr>
            <w:delText xml:space="preserve"> </w:delText>
          </w:r>
        </w:del>
        <w:r w:rsidR="000E3C9B" w:rsidRPr="004F6032">
          <w:rPr>
            <w:rFonts w:ascii="Arial" w:hAnsi="Arial" w:cs="Arial"/>
            <w:sz w:val="28"/>
            <w:szCs w:val="28"/>
          </w:rPr>
          <w:t xml:space="preserve">However, </w:t>
        </w:r>
      </w:ins>
      <w:ins w:id="48" w:author="Stofer, Annette" w:date="2017-04-11T14:24:00Z">
        <w:r w:rsidR="000E3C9B" w:rsidRPr="004F6032">
          <w:rPr>
            <w:rFonts w:ascii="Arial" w:hAnsi="Arial" w:cs="Arial"/>
            <w:sz w:val="28"/>
            <w:szCs w:val="28"/>
          </w:rPr>
          <w:t>t</w:t>
        </w:r>
      </w:ins>
      <w:ins w:id="49" w:author="Stofer, Annette" w:date="2017-04-11T14:19:00Z">
        <w:r w:rsidR="000E3C9B" w:rsidRPr="004F6032">
          <w:rPr>
            <w:rFonts w:ascii="Arial" w:hAnsi="Arial" w:cs="Arial"/>
            <w:sz w:val="28"/>
            <w:szCs w:val="28"/>
          </w:rPr>
          <w:t>hese contracts shall not infringe upon the</w:t>
        </w:r>
      </w:ins>
      <w:ins w:id="50" w:author="Stofer, Annette" w:date="2017-04-11T14:32:00Z">
        <w:r w:rsidR="00D70D63" w:rsidRPr="004F6032">
          <w:rPr>
            <w:rFonts w:ascii="Arial" w:hAnsi="Arial" w:cs="Arial"/>
            <w:sz w:val="28"/>
            <w:szCs w:val="28"/>
          </w:rPr>
          <w:t xml:space="preserve"> seniority </w:t>
        </w:r>
      </w:ins>
      <w:ins w:id="51" w:author="Stofer, Annette" w:date="2017-04-11T14:19:00Z">
        <w:r w:rsidR="000E3C9B" w:rsidRPr="004F6032">
          <w:rPr>
            <w:rFonts w:ascii="Arial" w:hAnsi="Arial" w:cs="Arial"/>
            <w:sz w:val="28"/>
            <w:szCs w:val="28"/>
          </w:rPr>
          <w:t>rights of Priority Hire Part-timers for a consistent workload each quarter.</w:t>
        </w:r>
      </w:ins>
    </w:p>
    <w:p w14:paraId="19CC20AA" w14:textId="77777777" w:rsidR="00A54C93" w:rsidRPr="004F6032" w:rsidRDefault="00A54C93" w:rsidP="00A54C93">
      <w:pPr>
        <w:rPr>
          <w:rFonts w:ascii="Arial" w:hAnsi="Arial" w:cs="Arial"/>
          <w:sz w:val="28"/>
          <w:szCs w:val="28"/>
        </w:rPr>
      </w:pPr>
      <w:bookmarkStart w:id="52" w:name="_Toc361815386"/>
      <w:proofErr w:type="gramStart"/>
      <w:r w:rsidRPr="004F6032">
        <w:rPr>
          <w:rStyle w:val="Heading1Char"/>
          <w:rFonts w:ascii="Arial" w:eastAsiaTheme="minorHAnsi" w:hAnsi="Arial" w:cs="Arial"/>
          <w:sz w:val="28"/>
          <w:szCs w:val="28"/>
        </w:rPr>
        <w:t>10.7  Priority</w:t>
      </w:r>
      <w:proofErr w:type="gramEnd"/>
      <w:r w:rsidRPr="004F6032">
        <w:rPr>
          <w:rStyle w:val="Heading1Char"/>
          <w:rFonts w:ascii="Arial" w:eastAsiaTheme="minorHAnsi" w:hAnsi="Arial" w:cs="Arial"/>
          <w:sz w:val="28"/>
          <w:szCs w:val="28"/>
        </w:rPr>
        <w:t xml:space="preserve"> Hiring List</w:t>
      </w:r>
      <w:bookmarkEnd w:id="52"/>
      <w:r w:rsidRPr="004B12E4">
        <w:rPr>
          <w:rFonts w:ascii="Arial" w:hAnsi="Arial" w:cs="Arial"/>
          <w:sz w:val="28"/>
          <w:szCs w:val="28"/>
          <w:u w:val="single"/>
        </w:rPr>
        <w:fldChar w:fldCharType="begin"/>
      </w:r>
      <w:r w:rsidRPr="004F6032">
        <w:rPr>
          <w:rFonts w:ascii="Arial" w:hAnsi="Arial" w:cs="Arial"/>
          <w:sz w:val="28"/>
          <w:szCs w:val="28"/>
        </w:rPr>
        <w:instrText xml:space="preserve"> XE “Part-Time Faculty Provisions: Priority Hiring List” </w:instrText>
      </w:r>
      <w:r w:rsidRPr="004B12E4">
        <w:rPr>
          <w:rFonts w:ascii="Arial" w:hAnsi="Arial" w:cs="Arial"/>
          <w:sz w:val="28"/>
          <w:szCs w:val="28"/>
          <w:u w:val="single"/>
        </w:rPr>
        <w:fldChar w:fldCharType="end"/>
      </w:r>
      <w:r w:rsidRPr="004B12E4">
        <w:rPr>
          <w:rFonts w:ascii="Arial" w:hAnsi="Arial" w:cs="Arial"/>
          <w:sz w:val="28"/>
          <w:szCs w:val="28"/>
          <w:u w:val="single"/>
        </w:rPr>
        <w:fldChar w:fldCharType="begin"/>
      </w:r>
      <w:r w:rsidRPr="004F6032">
        <w:rPr>
          <w:rFonts w:ascii="Arial" w:hAnsi="Arial" w:cs="Arial"/>
          <w:sz w:val="28"/>
          <w:szCs w:val="28"/>
          <w:u w:val="single"/>
        </w:rPr>
        <w:instrText xml:space="preserve"> XE “</w:instrText>
      </w:r>
      <w:r w:rsidRPr="004F6032">
        <w:rPr>
          <w:rFonts w:ascii="Arial" w:hAnsi="Arial" w:cs="Arial"/>
          <w:sz w:val="28"/>
          <w:szCs w:val="28"/>
        </w:rPr>
        <w:instrText>Priority Hiring List</w:instrText>
      </w:r>
      <w:r w:rsidRPr="004F6032">
        <w:rPr>
          <w:rFonts w:ascii="Arial" w:hAnsi="Arial" w:cs="Arial"/>
          <w:sz w:val="28"/>
          <w:szCs w:val="28"/>
          <w:u w:val="single"/>
        </w:rPr>
        <w:instrText xml:space="preserve">”\h </w:instrText>
      </w:r>
      <w:r w:rsidRPr="004B12E4">
        <w:rPr>
          <w:rFonts w:ascii="Arial" w:hAnsi="Arial" w:cs="Arial"/>
          <w:sz w:val="28"/>
          <w:szCs w:val="28"/>
          <w:u w:val="single"/>
        </w:rPr>
        <w:fldChar w:fldCharType="end"/>
      </w:r>
      <w:r w:rsidRPr="004B12E4">
        <w:rPr>
          <w:rFonts w:ascii="Arial" w:hAnsi="Arial" w:cs="Arial"/>
          <w:sz w:val="28"/>
          <w:szCs w:val="28"/>
          <w:u w:val="single"/>
        </w:rPr>
        <w:fldChar w:fldCharType="begin"/>
      </w:r>
      <w:r w:rsidRPr="004F6032">
        <w:rPr>
          <w:rFonts w:ascii="Arial" w:hAnsi="Arial" w:cs="Arial"/>
          <w:sz w:val="28"/>
          <w:szCs w:val="28"/>
          <w:u w:val="single"/>
        </w:rPr>
        <w:instrText>tc "</w:instrText>
      </w:r>
      <w:bookmarkStart w:id="53" w:name="_Toc361320661"/>
      <w:r w:rsidRPr="004F6032">
        <w:rPr>
          <w:rFonts w:ascii="Arial" w:hAnsi="Arial" w:cs="Arial"/>
          <w:sz w:val="28"/>
          <w:szCs w:val="28"/>
        </w:rPr>
        <w:instrText>10.7  Priority Hiring List</w:instrText>
      </w:r>
      <w:bookmarkEnd w:id="53"/>
      <w:r w:rsidRPr="004F6032">
        <w:rPr>
          <w:rFonts w:ascii="Arial" w:hAnsi="Arial" w:cs="Arial"/>
          <w:sz w:val="28"/>
          <w:szCs w:val="28"/>
          <w:u w:val="single"/>
        </w:rPr>
        <w:instrText>” \f c\l 2\h</w:instrText>
      </w:r>
      <w:r w:rsidRPr="004B12E4">
        <w:rPr>
          <w:rFonts w:ascii="Arial" w:hAnsi="Arial" w:cs="Arial"/>
          <w:sz w:val="28"/>
          <w:szCs w:val="28"/>
          <w:u w:val="single"/>
        </w:rPr>
        <w:fldChar w:fldCharType="end"/>
      </w:r>
      <w:r w:rsidRPr="004F6032">
        <w:rPr>
          <w:rFonts w:ascii="Arial" w:hAnsi="Arial" w:cs="Arial"/>
          <w:sz w:val="28"/>
          <w:szCs w:val="28"/>
        </w:rPr>
        <w:t>.</w:t>
      </w:r>
    </w:p>
    <w:p w14:paraId="470DD5C6" w14:textId="77777777" w:rsidR="00A54C93" w:rsidRPr="004F6032" w:rsidRDefault="00A54C93" w:rsidP="00A54C93">
      <w:pPr>
        <w:pStyle w:val="ListParagraph"/>
        <w:widowControl w:val="0"/>
        <w:numPr>
          <w:ilvl w:val="0"/>
          <w:numId w:val="5"/>
        </w:numPr>
        <w:spacing w:after="0" w:line="240" w:lineRule="auto"/>
        <w:rPr>
          <w:rFonts w:ascii="Arial" w:hAnsi="Arial" w:cs="Arial"/>
          <w:sz w:val="28"/>
          <w:szCs w:val="28"/>
        </w:rPr>
      </w:pPr>
      <w:r w:rsidRPr="004F6032">
        <w:rPr>
          <w:rFonts w:ascii="Arial" w:hAnsi="Arial" w:cs="Arial"/>
          <w:sz w:val="28"/>
          <w:szCs w:val="28"/>
        </w:rPr>
        <w:t xml:space="preserve">Part-time faculty who have been employed at an average of 50% time or more for nine (9) of the last twelve (12) quarters (excluding Summer Quarter), and who have satisfactorily completed the evaluation process in 6.10 shall be placed upon a department/division priority employment list. </w:t>
      </w:r>
    </w:p>
    <w:p w14:paraId="78CEF9B9" w14:textId="77777777" w:rsidR="00A54C93" w:rsidRPr="004F6032" w:rsidRDefault="00A54C93" w:rsidP="00A54C93">
      <w:pPr>
        <w:pStyle w:val="ListParagraph"/>
        <w:ind w:left="360"/>
        <w:rPr>
          <w:rFonts w:ascii="Arial" w:hAnsi="Arial" w:cs="Arial"/>
          <w:sz w:val="28"/>
          <w:szCs w:val="28"/>
        </w:rPr>
      </w:pPr>
    </w:p>
    <w:p w14:paraId="374F2485" w14:textId="77777777" w:rsidR="00A54C93" w:rsidRPr="004F6032" w:rsidRDefault="00A54C93" w:rsidP="00A54C93">
      <w:pPr>
        <w:pStyle w:val="ListParagraph"/>
        <w:widowControl w:val="0"/>
        <w:numPr>
          <w:ilvl w:val="0"/>
          <w:numId w:val="5"/>
        </w:numPr>
        <w:spacing w:after="0" w:line="240" w:lineRule="auto"/>
        <w:rPr>
          <w:rFonts w:ascii="Arial" w:hAnsi="Arial" w:cs="Arial"/>
          <w:sz w:val="28"/>
          <w:szCs w:val="28"/>
        </w:rPr>
      </w:pPr>
      <w:r w:rsidRPr="004F6032">
        <w:rPr>
          <w:rFonts w:ascii="Arial" w:hAnsi="Arial" w:cs="Arial"/>
          <w:sz w:val="28"/>
          <w:szCs w:val="28"/>
        </w:rPr>
        <w:t>Such priority shall be consistent with previous percentage workload assignments up to and including 2/3 load for all faculty (except for 78% load for assignments based on a mix of 15 and 18 hour loads and 75% in Intensive English Language Programs) and shall provide a right of first refusal for any divisional/departmental assignments on their qualifying list with the exception of Summer Quarter assignments or assignments required to maintain a full-load for full-time faculty. If a course assigned by the unit administrator is subsequently cancelled or reassigned, the faculty member maintains a right of first refusal, defined below.</w:t>
      </w:r>
    </w:p>
    <w:p w14:paraId="7238D4F6" w14:textId="77777777" w:rsidR="00A54C93" w:rsidRPr="004F6032" w:rsidRDefault="00A54C93" w:rsidP="00A54C93">
      <w:pPr>
        <w:pStyle w:val="ListParagraph"/>
        <w:rPr>
          <w:rFonts w:ascii="Arial" w:hAnsi="Arial" w:cs="Arial"/>
          <w:sz w:val="28"/>
          <w:szCs w:val="28"/>
        </w:rPr>
      </w:pPr>
    </w:p>
    <w:p w14:paraId="094EC89F" w14:textId="77777777" w:rsidR="00A54C93" w:rsidRPr="004F6032" w:rsidRDefault="00A54C93" w:rsidP="00A54C93">
      <w:pPr>
        <w:pStyle w:val="ListParagraph"/>
        <w:ind w:left="360"/>
        <w:rPr>
          <w:rFonts w:ascii="Arial" w:hAnsi="Arial" w:cs="Arial"/>
          <w:sz w:val="28"/>
          <w:szCs w:val="28"/>
        </w:rPr>
      </w:pPr>
      <w:r w:rsidRPr="004F6032">
        <w:rPr>
          <w:rFonts w:ascii="Arial" w:hAnsi="Arial" w:cs="Arial"/>
          <w:sz w:val="28"/>
          <w:szCs w:val="28"/>
        </w:rPr>
        <w:t xml:space="preserve">This consistent workload assignment is guaranteed for the following quarter (except Summer Quarter) unless the PH faculty member is notified in writing no later than 30 calendar days prior to the end of the current quarter (except Fall Quarter, for which the faculty will be notified by the last day of Summer Quarter). If a faculty member's workload varied from quarter to quarter during his/her qualifying period so as to not average a normally available workload percentage, </w:t>
      </w:r>
      <w:ins w:id="54" w:author="Stofer, Annette" w:date="2017-03-02T13:38:00Z">
        <w:r w:rsidR="00C10F58" w:rsidRPr="004F6032">
          <w:rPr>
            <w:rFonts w:ascii="Arial" w:hAnsi="Arial" w:cs="Arial"/>
            <w:sz w:val="28"/>
            <w:szCs w:val="28"/>
          </w:rPr>
          <w:t xml:space="preserve">the consistent workload </w:t>
        </w:r>
      </w:ins>
      <w:ins w:id="55" w:author="Stofer, Annette" w:date="2017-04-11T14:25:00Z">
        <w:r w:rsidR="00262DA3" w:rsidRPr="004F6032">
          <w:rPr>
            <w:rFonts w:ascii="Arial" w:hAnsi="Arial" w:cs="Arial"/>
            <w:sz w:val="28"/>
            <w:szCs w:val="28"/>
          </w:rPr>
          <w:t>shall be</w:t>
        </w:r>
      </w:ins>
      <w:ins w:id="56" w:author="Stofer, Annette" w:date="2017-03-02T13:38:00Z">
        <w:r w:rsidR="00C10F58" w:rsidRPr="004F6032">
          <w:rPr>
            <w:rFonts w:ascii="Arial" w:hAnsi="Arial" w:cs="Arial"/>
            <w:sz w:val="28"/>
            <w:szCs w:val="28"/>
          </w:rPr>
          <w:t xml:space="preserve"> rounded to the nearest available workload</w:t>
        </w:r>
      </w:ins>
      <w:ins w:id="57" w:author="Stofer, Annette" w:date="2017-03-02T13:42:00Z">
        <w:r w:rsidR="00C10F58" w:rsidRPr="004F6032">
          <w:rPr>
            <w:rFonts w:ascii="Arial" w:hAnsi="Arial" w:cs="Arial"/>
            <w:sz w:val="28"/>
            <w:szCs w:val="28"/>
          </w:rPr>
          <w:t xml:space="preserve">.  </w:t>
        </w:r>
      </w:ins>
      <w:ins w:id="58" w:author="Stofer, Annette" w:date="2017-04-11T14:26:00Z">
        <w:r w:rsidR="00262DA3" w:rsidRPr="004F6032">
          <w:rPr>
            <w:rFonts w:ascii="Arial" w:hAnsi="Arial" w:cs="Arial"/>
            <w:sz w:val="28"/>
            <w:szCs w:val="28"/>
          </w:rPr>
          <w:t xml:space="preserve">When the consistent workload falls halfway between the nearest available workloads, it shall be rounded up.  </w:t>
        </w:r>
      </w:ins>
      <w:ins w:id="59" w:author="Stofer, Annette" w:date="2017-03-02T13:42:00Z">
        <w:r w:rsidR="00C10F58" w:rsidRPr="004F6032">
          <w:rPr>
            <w:rFonts w:ascii="Arial" w:hAnsi="Arial" w:cs="Arial"/>
            <w:sz w:val="28"/>
            <w:szCs w:val="28"/>
          </w:rPr>
          <w:t>Fifty percent (</w:t>
        </w:r>
      </w:ins>
      <w:r w:rsidRPr="004F6032">
        <w:rPr>
          <w:rFonts w:ascii="Arial" w:hAnsi="Arial" w:cs="Arial"/>
          <w:sz w:val="28"/>
          <w:szCs w:val="28"/>
        </w:rPr>
        <w:t>50%</w:t>
      </w:r>
      <w:ins w:id="60" w:author="Stofer, Annette" w:date="2017-03-02T13:42:00Z">
        <w:r w:rsidR="00C10F58" w:rsidRPr="004F6032">
          <w:rPr>
            <w:rFonts w:ascii="Arial" w:hAnsi="Arial" w:cs="Arial"/>
            <w:sz w:val="28"/>
            <w:szCs w:val="28"/>
          </w:rPr>
          <w:t>)</w:t>
        </w:r>
      </w:ins>
      <w:r w:rsidRPr="004F6032">
        <w:rPr>
          <w:rFonts w:ascii="Arial" w:hAnsi="Arial" w:cs="Arial"/>
          <w:sz w:val="28"/>
          <w:szCs w:val="28"/>
        </w:rPr>
        <w:t xml:space="preserve"> will be used as the </w:t>
      </w:r>
      <w:ins w:id="61" w:author="Stofer, Annette" w:date="2017-01-19T18:26:00Z">
        <w:r w:rsidRPr="004879B2">
          <w:rPr>
            <w:rFonts w:ascii="Arial" w:hAnsi="Arial" w:cs="Arial"/>
            <w:sz w:val="28"/>
            <w:szCs w:val="28"/>
          </w:rPr>
          <w:t>minimum</w:t>
        </w:r>
        <w:r w:rsidRPr="004F6032">
          <w:rPr>
            <w:rFonts w:ascii="Arial" w:hAnsi="Arial" w:cs="Arial"/>
            <w:sz w:val="28"/>
            <w:szCs w:val="28"/>
          </w:rPr>
          <w:t xml:space="preserve"> </w:t>
        </w:r>
      </w:ins>
      <w:r w:rsidRPr="004F6032">
        <w:rPr>
          <w:rFonts w:ascii="Arial" w:hAnsi="Arial" w:cs="Arial"/>
          <w:sz w:val="28"/>
          <w:szCs w:val="28"/>
        </w:rPr>
        <w:t>guaranteed workload percentage for assignment purposes</w:t>
      </w:r>
      <w:r w:rsidRPr="004879B2">
        <w:rPr>
          <w:rFonts w:ascii="Arial" w:hAnsi="Arial" w:cs="Arial"/>
          <w:sz w:val="28"/>
          <w:szCs w:val="28"/>
        </w:rPr>
        <w:t>.</w:t>
      </w:r>
      <w:r w:rsidRPr="004F6032">
        <w:rPr>
          <w:rFonts w:ascii="Arial" w:hAnsi="Arial" w:cs="Arial"/>
          <w:sz w:val="28"/>
          <w:szCs w:val="28"/>
        </w:rPr>
        <w:t xml:space="preserve"> In order to maintain a guaranteed load, the unit administrator may assign the PH faculty member, if qualified, courses not on his/her qualifying list and/or non-teaching duties.</w:t>
      </w:r>
    </w:p>
    <w:p w14:paraId="2E733AED" w14:textId="77777777" w:rsidR="00A54C93" w:rsidRPr="004F6032" w:rsidRDefault="00A54C93" w:rsidP="00A54C93">
      <w:pPr>
        <w:pStyle w:val="ListParagraph"/>
        <w:ind w:left="360"/>
        <w:rPr>
          <w:rFonts w:ascii="Arial" w:hAnsi="Arial" w:cs="Arial"/>
          <w:sz w:val="28"/>
          <w:szCs w:val="28"/>
        </w:rPr>
      </w:pPr>
    </w:p>
    <w:p w14:paraId="15A874A9" w14:textId="77777777" w:rsidR="00A54C93" w:rsidRPr="004F6032" w:rsidRDefault="00A54C93" w:rsidP="00A54C93">
      <w:pPr>
        <w:pStyle w:val="ListParagraph"/>
        <w:ind w:left="360"/>
        <w:rPr>
          <w:rFonts w:ascii="Arial" w:hAnsi="Arial" w:cs="Arial"/>
          <w:sz w:val="28"/>
          <w:szCs w:val="28"/>
        </w:rPr>
      </w:pPr>
      <w:r w:rsidRPr="004F6032">
        <w:rPr>
          <w:rFonts w:ascii="Arial" w:hAnsi="Arial" w:cs="Arial"/>
          <w:sz w:val="28"/>
          <w:szCs w:val="28"/>
        </w:rPr>
        <w:lastRenderedPageBreak/>
        <w:t xml:space="preserve">The qualifying list shall include courses taught within the twelve (12) quarter qualifying period and can be modified as follows: any course taught in three separate quarters during the previous three years before ratification or subsequent to establishment of the original qualifying list, shall be added to the list by the unit administrator; courses may be deleted from the list by review with the unit administrator based on evaluations. </w:t>
      </w:r>
    </w:p>
    <w:p w14:paraId="7A9033B5" w14:textId="77777777" w:rsidR="00A54C93" w:rsidRPr="004F6032" w:rsidRDefault="00A54C93" w:rsidP="00A54C93">
      <w:pPr>
        <w:rPr>
          <w:rFonts w:ascii="Arial" w:hAnsi="Arial" w:cs="Arial"/>
          <w:sz w:val="28"/>
          <w:szCs w:val="28"/>
        </w:rPr>
      </w:pPr>
    </w:p>
    <w:p w14:paraId="091CAF6D" w14:textId="77777777" w:rsidR="00A54C93" w:rsidRPr="004F6032" w:rsidRDefault="00A54C93" w:rsidP="00A54C93">
      <w:pPr>
        <w:ind w:left="360"/>
        <w:rPr>
          <w:rFonts w:ascii="Arial" w:hAnsi="Arial" w:cs="Arial"/>
          <w:sz w:val="28"/>
          <w:szCs w:val="28"/>
        </w:rPr>
      </w:pPr>
      <w:r w:rsidRPr="004F6032">
        <w:rPr>
          <w:rFonts w:ascii="Arial" w:hAnsi="Arial" w:cs="Arial"/>
          <w:sz w:val="28"/>
          <w:szCs w:val="28"/>
        </w:rPr>
        <w:t>PH faculty will be informed about the division/department scheduling process and may provide input to that process. In the event that priority claims within a division exceed assignments available within that division, the priority shall be based upon the total contact hours taught within the division; the individual with the highest number having the greatest priority.</w:t>
      </w:r>
    </w:p>
    <w:p w14:paraId="2C82A810" w14:textId="77777777" w:rsidR="00A54C93" w:rsidRPr="004F6032" w:rsidRDefault="00A54C93" w:rsidP="00A54C93">
      <w:pPr>
        <w:rPr>
          <w:rFonts w:ascii="Arial" w:hAnsi="Arial" w:cs="Arial"/>
          <w:sz w:val="28"/>
          <w:szCs w:val="28"/>
        </w:rPr>
      </w:pPr>
    </w:p>
    <w:p w14:paraId="2B7641E2" w14:textId="77777777" w:rsidR="00A54C93" w:rsidRPr="00A54C93" w:rsidRDefault="00A54C93" w:rsidP="00A54C93">
      <w:pPr>
        <w:ind w:left="360"/>
        <w:rPr>
          <w:rFonts w:ascii="Arial" w:hAnsi="Arial" w:cs="Arial"/>
          <w:sz w:val="28"/>
          <w:szCs w:val="28"/>
        </w:rPr>
      </w:pPr>
      <w:r w:rsidRPr="004F6032">
        <w:rPr>
          <w:rFonts w:ascii="Arial" w:hAnsi="Arial" w:cs="Arial"/>
          <w:sz w:val="28"/>
          <w:szCs w:val="28"/>
        </w:rPr>
        <w:t>Definition: Right of First Refusal: Right of first refusal is an agreement for each quarter that provides PHL faculty the right to meet their consistent workload by requesting classes from their qualifying list before non-PHL part-time faculty. If a class assigned to a PHL faculty is cancelled or reassigned, that PHL faculty shall have their guaranteed workload met by either (1) being offered two options of classes that she/he is qualified to teach or by (2) being assigned non-teaching duties.</w:t>
      </w:r>
    </w:p>
    <w:sectPr w:rsidR="00A54C93" w:rsidRPr="00A54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0728"/>
    <w:multiLevelType w:val="hybridMultilevel"/>
    <w:tmpl w:val="63F4F52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6679C2"/>
    <w:multiLevelType w:val="hybridMultilevel"/>
    <w:tmpl w:val="B65A2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75775E"/>
    <w:multiLevelType w:val="hybridMultilevel"/>
    <w:tmpl w:val="2D98A940"/>
    <w:lvl w:ilvl="0" w:tplc="3B00D35C">
      <w:start w:val="1"/>
      <w:numFmt w:val="upperLetter"/>
      <w:pStyle w:val="Heading3"/>
      <w:lvlText w:val="%1."/>
      <w:lvlJc w:val="left"/>
      <w:pPr>
        <w:ind w:left="360" w:hanging="360"/>
      </w:pPr>
      <w:rPr>
        <w:rFonts w:hint="default"/>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E664AB9"/>
    <w:multiLevelType w:val="hybridMultilevel"/>
    <w:tmpl w:val="DAE63CE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27D18E9"/>
    <w:multiLevelType w:val="hybridMultilevel"/>
    <w:tmpl w:val="086C644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5347B5"/>
    <w:multiLevelType w:val="hybridMultilevel"/>
    <w:tmpl w:val="98687790"/>
    <w:lvl w:ilvl="0" w:tplc="3D94DC64">
      <w:start w:val="1"/>
      <w:numFmt w:val="upperLetter"/>
      <w:lvlText w:val="%1."/>
      <w:lvlJc w:val="left"/>
      <w:pPr>
        <w:ind w:left="81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egal">
    <w15:presenceInfo w15:providerId="None" w15:userId="Siegal"/>
  </w15:person>
  <w15:person w15:author="Buttleman, Kurt">
    <w15:presenceInfo w15:providerId="AD" w15:userId="S-1-5-21-361630140-961496558-316617838-119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8A0"/>
    <w:rsid w:val="000068A0"/>
    <w:rsid w:val="000514AD"/>
    <w:rsid w:val="000577FE"/>
    <w:rsid w:val="000615F4"/>
    <w:rsid w:val="000620EB"/>
    <w:rsid w:val="000918EE"/>
    <w:rsid w:val="000B051D"/>
    <w:rsid w:val="000E3C9B"/>
    <w:rsid w:val="00143B44"/>
    <w:rsid w:val="00161545"/>
    <w:rsid w:val="001A3A87"/>
    <w:rsid w:val="001B578A"/>
    <w:rsid w:val="00211886"/>
    <w:rsid w:val="0026212F"/>
    <w:rsid w:val="00262DA3"/>
    <w:rsid w:val="0031036E"/>
    <w:rsid w:val="00336C28"/>
    <w:rsid w:val="00370D50"/>
    <w:rsid w:val="003B37B7"/>
    <w:rsid w:val="0043101E"/>
    <w:rsid w:val="0046398A"/>
    <w:rsid w:val="00483555"/>
    <w:rsid w:val="004879B2"/>
    <w:rsid w:val="00497EA9"/>
    <w:rsid w:val="004A50D5"/>
    <w:rsid w:val="004B12E4"/>
    <w:rsid w:val="004E3710"/>
    <w:rsid w:val="004F6032"/>
    <w:rsid w:val="00504D4B"/>
    <w:rsid w:val="00631456"/>
    <w:rsid w:val="006B1187"/>
    <w:rsid w:val="006D2B44"/>
    <w:rsid w:val="007043B1"/>
    <w:rsid w:val="008336E8"/>
    <w:rsid w:val="008A332F"/>
    <w:rsid w:val="009109C2"/>
    <w:rsid w:val="00914A95"/>
    <w:rsid w:val="009A3725"/>
    <w:rsid w:val="009E2A77"/>
    <w:rsid w:val="00A4343F"/>
    <w:rsid w:val="00A54C93"/>
    <w:rsid w:val="00A65B92"/>
    <w:rsid w:val="00A709C4"/>
    <w:rsid w:val="00AE30A3"/>
    <w:rsid w:val="00AF3E24"/>
    <w:rsid w:val="00C10F58"/>
    <w:rsid w:val="00CA3BB4"/>
    <w:rsid w:val="00CA449E"/>
    <w:rsid w:val="00CF40AB"/>
    <w:rsid w:val="00D1437B"/>
    <w:rsid w:val="00D70D63"/>
    <w:rsid w:val="00D91FCC"/>
    <w:rsid w:val="00E13E2D"/>
    <w:rsid w:val="00EE4FB9"/>
    <w:rsid w:val="00EF1660"/>
    <w:rsid w:val="00F613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99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54C93"/>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ListParagraph"/>
    <w:next w:val="Normal"/>
    <w:link w:val="Heading3Char"/>
    <w:qFormat/>
    <w:rsid w:val="009109C2"/>
    <w:pPr>
      <w:widowControl w:val="0"/>
      <w:numPr>
        <w:numId w:val="2"/>
      </w:numPr>
      <w:spacing w:after="0" w:line="240" w:lineRule="auto"/>
      <w:outlineLvl w:val="2"/>
    </w:pPr>
    <w:rPr>
      <w:rFonts w:ascii="Arial" w:eastAsia="Times New Roman" w:hAnsi="Arial" w:cs="Times New Roman"/>
      <w:snapToGrid w:val="0"/>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4D4B"/>
    <w:pPr>
      <w:ind w:left="720"/>
      <w:contextualSpacing/>
    </w:pPr>
  </w:style>
  <w:style w:type="paragraph" w:styleId="BalloonText">
    <w:name w:val="Balloon Text"/>
    <w:basedOn w:val="Normal"/>
    <w:link w:val="BalloonTextChar"/>
    <w:uiPriority w:val="99"/>
    <w:semiHidden/>
    <w:unhideWhenUsed/>
    <w:rsid w:val="00EF16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660"/>
    <w:rPr>
      <w:rFonts w:ascii="Tahoma" w:hAnsi="Tahoma" w:cs="Tahoma"/>
      <w:sz w:val="16"/>
      <w:szCs w:val="16"/>
    </w:rPr>
  </w:style>
  <w:style w:type="character" w:customStyle="1" w:styleId="Heading3Char">
    <w:name w:val="Heading 3 Char"/>
    <w:basedOn w:val="DefaultParagraphFont"/>
    <w:link w:val="Heading3"/>
    <w:rsid w:val="009109C2"/>
    <w:rPr>
      <w:rFonts w:ascii="Arial" w:eastAsia="Times New Roman" w:hAnsi="Arial" w:cs="Times New Roman"/>
      <w:snapToGrid w:val="0"/>
      <w:sz w:val="19"/>
      <w:szCs w:val="20"/>
    </w:rPr>
  </w:style>
  <w:style w:type="character" w:customStyle="1" w:styleId="Heading1Char">
    <w:name w:val="Heading 1 Char"/>
    <w:basedOn w:val="DefaultParagraphFont"/>
    <w:link w:val="Heading1"/>
    <w:rsid w:val="00A54C93"/>
    <w:rPr>
      <w:rFonts w:asciiTheme="majorHAnsi" w:eastAsiaTheme="majorEastAsia" w:hAnsiTheme="majorHAnsi" w:cstheme="majorBidi"/>
      <w:b/>
      <w:bCs/>
      <w:color w:val="345A8A" w:themeColor="accent1" w:themeShade="B5"/>
      <w:sz w:val="32"/>
      <w:szCs w:val="32"/>
    </w:rPr>
  </w:style>
  <w:style w:type="paragraph" w:styleId="Revision">
    <w:name w:val="Revision"/>
    <w:hidden/>
    <w:uiPriority w:val="99"/>
    <w:semiHidden/>
    <w:rsid w:val="00EE4FB9"/>
    <w:pPr>
      <w:spacing w:after="0" w:line="240" w:lineRule="auto"/>
    </w:pPr>
  </w:style>
  <w:style w:type="character" w:styleId="CommentReference">
    <w:name w:val="annotation reference"/>
    <w:basedOn w:val="DefaultParagraphFont"/>
    <w:uiPriority w:val="99"/>
    <w:semiHidden/>
    <w:unhideWhenUsed/>
    <w:rsid w:val="00CF40AB"/>
    <w:rPr>
      <w:sz w:val="16"/>
      <w:szCs w:val="16"/>
    </w:rPr>
  </w:style>
  <w:style w:type="paragraph" w:styleId="CommentText">
    <w:name w:val="annotation text"/>
    <w:basedOn w:val="Normal"/>
    <w:link w:val="CommentTextChar"/>
    <w:uiPriority w:val="99"/>
    <w:semiHidden/>
    <w:unhideWhenUsed/>
    <w:rsid w:val="00CF40AB"/>
    <w:pPr>
      <w:spacing w:line="240" w:lineRule="auto"/>
    </w:pPr>
    <w:rPr>
      <w:sz w:val="20"/>
      <w:szCs w:val="20"/>
    </w:rPr>
  </w:style>
  <w:style w:type="character" w:customStyle="1" w:styleId="CommentTextChar">
    <w:name w:val="Comment Text Char"/>
    <w:basedOn w:val="DefaultParagraphFont"/>
    <w:link w:val="CommentText"/>
    <w:uiPriority w:val="99"/>
    <w:semiHidden/>
    <w:rsid w:val="00CF40AB"/>
    <w:rPr>
      <w:sz w:val="20"/>
      <w:szCs w:val="20"/>
    </w:rPr>
  </w:style>
  <w:style w:type="paragraph" w:styleId="CommentSubject">
    <w:name w:val="annotation subject"/>
    <w:basedOn w:val="CommentText"/>
    <w:next w:val="CommentText"/>
    <w:link w:val="CommentSubjectChar"/>
    <w:uiPriority w:val="99"/>
    <w:semiHidden/>
    <w:unhideWhenUsed/>
    <w:rsid w:val="00CF40AB"/>
    <w:rPr>
      <w:b/>
      <w:bCs/>
    </w:rPr>
  </w:style>
  <w:style w:type="character" w:customStyle="1" w:styleId="CommentSubjectChar">
    <w:name w:val="Comment Subject Char"/>
    <w:basedOn w:val="CommentTextChar"/>
    <w:link w:val="CommentSubject"/>
    <w:uiPriority w:val="99"/>
    <w:semiHidden/>
    <w:rsid w:val="00CF40A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54C93"/>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ListParagraph"/>
    <w:next w:val="Normal"/>
    <w:link w:val="Heading3Char"/>
    <w:qFormat/>
    <w:rsid w:val="009109C2"/>
    <w:pPr>
      <w:widowControl w:val="0"/>
      <w:numPr>
        <w:numId w:val="2"/>
      </w:numPr>
      <w:spacing w:after="0" w:line="240" w:lineRule="auto"/>
      <w:outlineLvl w:val="2"/>
    </w:pPr>
    <w:rPr>
      <w:rFonts w:ascii="Arial" w:eastAsia="Times New Roman" w:hAnsi="Arial" w:cs="Times New Roman"/>
      <w:snapToGrid w:val="0"/>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4D4B"/>
    <w:pPr>
      <w:ind w:left="720"/>
      <w:contextualSpacing/>
    </w:pPr>
  </w:style>
  <w:style w:type="paragraph" w:styleId="BalloonText">
    <w:name w:val="Balloon Text"/>
    <w:basedOn w:val="Normal"/>
    <w:link w:val="BalloonTextChar"/>
    <w:uiPriority w:val="99"/>
    <w:semiHidden/>
    <w:unhideWhenUsed/>
    <w:rsid w:val="00EF16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660"/>
    <w:rPr>
      <w:rFonts w:ascii="Tahoma" w:hAnsi="Tahoma" w:cs="Tahoma"/>
      <w:sz w:val="16"/>
      <w:szCs w:val="16"/>
    </w:rPr>
  </w:style>
  <w:style w:type="character" w:customStyle="1" w:styleId="Heading3Char">
    <w:name w:val="Heading 3 Char"/>
    <w:basedOn w:val="DefaultParagraphFont"/>
    <w:link w:val="Heading3"/>
    <w:rsid w:val="009109C2"/>
    <w:rPr>
      <w:rFonts w:ascii="Arial" w:eastAsia="Times New Roman" w:hAnsi="Arial" w:cs="Times New Roman"/>
      <w:snapToGrid w:val="0"/>
      <w:sz w:val="19"/>
      <w:szCs w:val="20"/>
    </w:rPr>
  </w:style>
  <w:style w:type="character" w:customStyle="1" w:styleId="Heading1Char">
    <w:name w:val="Heading 1 Char"/>
    <w:basedOn w:val="DefaultParagraphFont"/>
    <w:link w:val="Heading1"/>
    <w:rsid w:val="00A54C93"/>
    <w:rPr>
      <w:rFonts w:asciiTheme="majorHAnsi" w:eastAsiaTheme="majorEastAsia" w:hAnsiTheme="majorHAnsi" w:cstheme="majorBidi"/>
      <w:b/>
      <w:bCs/>
      <w:color w:val="345A8A" w:themeColor="accent1" w:themeShade="B5"/>
      <w:sz w:val="32"/>
      <w:szCs w:val="32"/>
    </w:rPr>
  </w:style>
  <w:style w:type="paragraph" w:styleId="Revision">
    <w:name w:val="Revision"/>
    <w:hidden/>
    <w:uiPriority w:val="99"/>
    <w:semiHidden/>
    <w:rsid w:val="00EE4FB9"/>
    <w:pPr>
      <w:spacing w:after="0" w:line="240" w:lineRule="auto"/>
    </w:pPr>
  </w:style>
  <w:style w:type="character" w:styleId="CommentReference">
    <w:name w:val="annotation reference"/>
    <w:basedOn w:val="DefaultParagraphFont"/>
    <w:uiPriority w:val="99"/>
    <w:semiHidden/>
    <w:unhideWhenUsed/>
    <w:rsid w:val="00CF40AB"/>
    <w:rPr>
      <w:sz w:val="16"/>
      <w:szCs w:val="16"/>
    </w:rPr>
  </w:style>
  <w:style w:type="paragraph" w:styleId="CommentText">
    <w:name w:val="annotation text"/>
    <w:basedOn w:val="Normal"/>
    <w:link w:val="CommentTextChar"/>
    <w:uiPriority w:val="99"/>
    <w:semiHidden/>
    <w:unhideWhenUsed/>
    <w:rsid w:val="00CF40AB"/>
    <w:pPr>
      <w:spacing w:line="240" w:lineRule="auto"/>
    </w:pPr>
    <w:rPr>
      <w:sz w:val="20"/>
      <w:szCs w:val="20"/>
    </w:rPr>
  </w:style>
  <w:style w:type="character" w:customStyle="1" w:styleId="CommentTextChar">
    <w:name w:val="Comment Text Char"/>
    <w:basedOn w:val="DefaultParagraphFont"/>
    <w:link w:val="CommentText"/>
    <w:uiPriority w:val="99"/>
    <w:semiHidden/>
    <w:rsid w:val="00CF40AB"/>
    <w:rPr>
      <w:sz w:val="20"/>
      <w:szCs w:val="20"/>
    </w:rPr>
  </w:style>
  <w:style w:type="paragraph" w:styleId="CommentSubject">
    <w:name w:val="annotation subject"/>
    <w:basedOn w:val="CommentText"/>
    <w:next w:val="CommentText"/>
    <w:link w:val="CommentSubjectChar"/>
    <w:uiPriority w:val="99"/>
    <w:semiHidden/>
    <w:unhideWhenUsed/>
    <w:rsid w:val="00CF40AB"/>
    <w:rPr>
      <w:b/>
      <w:bCs/>
    </w:rPr>
  </w:style>
  <w:style w:type="character" w:customStyle="1" w:styleId="CommentSubjectChar">
    <w:name w:val="Comment Subject Char"/>
    <w:basedOn w:val="CommentTextChar"/>
    <w:link w:val="CommentSubject"/>
    <w:uiPriority w:val="99"/>
    <w:semiHidden/>
    <w:rsid w:val="00CF40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1413</Words>
  <Characters>8057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Stofer, Annette</dc:creator>
  <cp:lastModifiedBy>Annette</cp:lastModifiedBy>
  <cp:revision>10</cp:revision>
  <cp:lastPrinted>2017-06-02T21:45:00Z</cp:lastPrinted>
  <dcterms:created xsi:type="dcterms:W3CDTF">2017-05-31T19:35:00Z</dcterms:created>
  <dcterms:modified xsi:type="dcterms:W3CDTF">2017-06-04T15:10:00Z</dcterms:modified>
</cp:coreProperties>
</file>